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95EDD8" w14:textId="7777777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FD26983" w14:textId="77777777" w:rsidR="006E4F58" w:rsidRPr="006E4F58" w:rsidRDefault="006E4F58" w:rsidP="006E4F58">
      <w:pPr>
        <w:spacing w:after="0" w:line="240" w:lineRule="auto"/>
        <w:jc w:val="center"/>
        <w:rPr>
          <w:rFonts w:ascii="Times New Roman" w:eastAsia="Times New Roman" w:hAnsi="Times New Roman" w:cs="Times New Roman"/>
          <w:b/>
        </w:rPr>
      </w:pPr>
    </w:p>
    <w:p w14:paraId="66268BBF" w14:textId="5D43F14A" w:rsidR="006E4F58" w:rsidRPr="006E4F58" w:rsidRDefault="003A027C" w:rsidP="006E4F5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r w:rsidR="00632A2D">
        <w:rPr>
          <w:rFonts w:ascii="Times New Roman" w:eastAsia="Times New Roman" w:hAnsi="Times New Roman" w:cs="Times New Roman"/>
          <w:b/>
        </w:rPr>
        <w:t>00000000000000000</w:t>
      </w:r>
      <w:r w:rsidR="00632A2D" w:rsidRPr="00483152">
        <w:rPr>
          <w:rFonts w:ascii="Times New Roman" w:eastAsia="Times New Roman" w:hAnsi="Times New Roman" w:cs="Times New Roman"/>
          <w:b/>
        </w:rPr>
        <w:t>000XXXXX</w:t>
      </w:r>
    </w:p>
    <w:p w14:paraId="6FCC1153" w14:textId="77777777" w:rsidR="006E4F58" w:rsidRPr="006E4F58" w:rsidRDefault="006E4F58" w:rsidP="006E4F58">
      <w:pPr>
        <w:spacing w:after="0" w:line="240" w:lineRule="auto"/>
        <w:rPr>
          <w:rFonts w:ascii="Times New Roman" w:eastAsia="Times New Roman" w:hAnsi="Times New Roman" w:cs="Times New Roman"/>
        </w:rPr>
      </w:pPr>
    </w:p>
    <w:p w14:paraId="2ADD6C1F" w14:textId="55EDFCF6" w:rsidR="00632A2D" w:rsidRPr="00632A2D" w:rsidRDefault="00632A2D" w:rsidP="00632A2D">
      <w:pPr>
        <w:pStyle w:val="PSBody2"/>
        <w:rPr>
          <w:rFonts w:ascii="Times New Roman" w:hAnsi="Times New Roman" w:cs="Times New Roman"/>
          <w:sz w:val="22"/>
          <w:szCs w:val="22"/>
        </w:rPr>
      </w:pPr>
      <w:r w:rsidRPr="00632A2D">
        <w:rPr>
          <w:rFonts w:ascii="Times New Roman" w:hAnsi="Times New Roman" w:cs="Times New Roman"/>
          <w:sz w:val="22"/>
          <w:szCs w:val="22"/>
        </w:rPr>
        <w:t xml:space="preserve">This </w:t>
      </w:r>
      <w:r>
        <w:rPr>
          <w:rFonts w:ascii="Times New Roman" w:hAnsi="Times New Roman" w:cs="Times New Roman"/>
          <w:sz w:val="22"/>
          <w:szCs w:val="22"/>
        </w:rPr>
        <w:t xml:space="preserve">Contract </w:t>
      </w:r>
      <w:r w:rsidRPr="00632A2D">
        <w:rPr>
          <w:rFonts w:ascii="Times New Roman" w:hAnsi="Times New Roman" w:cs="Times New Roman"/>
          <w:sz w:val="22"/>
          <w:szCs w:val="22"/>
        </w:rPr>
        <w:t xml:space="preserve">(“Contract”), entered into by and between the State of Indiana through the Indiana Department of Administration (the “State”) and </w:t>
      </w:r>
      <w:r w:rsidRPr="00483152">
        <w:rPr>
          <w:rFonts w:ascii="Times New Roman" w:hAnsi="Times New Roman" w:cs="Times New Roman"/>
          <w:sz w:val="22"/>
          <w:szCs w:val="22"/>
        </w:rPr>
        <w:t>VENDOR_NAME</w:t>
      </w:r>
      <w:r w:rsidRPr="00632A2D">
        <w:rPr>
          <w:rFonts w:ascii="Times New Roman" w:hAnsi="Times New Roman" w:cs="Times New Roman"/>
          <w:sz w:val="22"/>
          <w:szCs w:val="22"/>
        </w:rPr>
        <w:t xml:space="preserve"> (the “Contractor”), is executed pursuant to the terms and conditions set forth herein. In consideration of those mutual undertakings and covenants, the parties agree as follows:</w:t>
      </w:r>
    </w:p>
    <w:p w14:paraId="0B899C89" w14:textId="77777777" w:rsidR="00632A2D" w:rsidRPr="00632A2D" w:rsidRDefault="00632A2D" w:rsidP="00632A2D">
      <w:pPr>
        <w:pStyle w:val="PSNumHeading"/>
        <w:tabs>
          <w:tab w:val="clear" w:pos="360"/>
        </w:tabs>
        <w:ind w:left="576" w:hanging="576"/>
        <w:rPr>
          <w:rFonts w:ascii="Times New Roman" w:hAnsi="Times New Roman" w:cs="Times New Roman"/>
          <w:sz w:val="22"/>
          <w:szCs w:val="22"/>
        </w:rPr>
      </w:pPr>
      <w:r w:rsidRPr="00632A2D">
        <w:rPr>
          <w:rFonts w:ascii="Times New Roman" w:hAnsi="Times New Roman" w:cs="Times New Roman"/>
          <w:sz w:val="22"/>
          <w:szCs w:val="22"/>
        </w:rPr>
        <w:t>Duties of the Contractor</w:t>
      </w:r>
    </w:p>
    <w:p w14:paraId="3946DAE2" w14:textId="4F4AE3D0" w:rsidR="00632A2D" w:rsidRPr="00632A2D" w:rsidRDefault="00632A2D" w:rsidP="00632A2D">
      <w:pPr>
        <w:pStyle w:val="NoSpacing"/>
        <w:rPr>
          <w:rFonts w:ascii="Times New Roman" w:hAnsi="Times New Roman" w:cs="Times New Roman"/>
        </w:rPr>
      </w:pPr>
      <w:r w:rsidRPr="00632A2D">
        <w:rPr>
          <w:rFonts w:ascii="Times New Roman" w:hAnsi="Times New Roman" w:cs="Times New Roman"/>
        </w:rPr>
        <w:t xml:space="preserve">The Indiana Department of Administration on behalf of All State Entities here in referred to as (“State”) is establishing a quantity purchase agreement (QPA) for </w:t>
      </w:r>
      <w:r w:rsidR="00483152">
        <w:rPr>
          <w:rFonts w:ascii="Times New Roman" w:hAnsi="Times New Roman" w:cs="Times New Roman"/>
        </w:rPr>
        <w:t>Laboratory Supplies and Related Services.</w:t>
      </w:r>
      <w:r w:rsidRPr="00632A2D">
        <w:rPr>
          <w:rFonts w:ascii="Times New Roman" w:hAnsi="Times New Roman" w:cs="Times New Roman"/>
        </w:rPr>
        <w:t xml:space="preserve">  The Contractor shall provide these services and commodities necessary to the State as set forth in RFP # </w:t>
      </w:r>
      <w:r w:rsidR="00483152">
        <w:rPr>
          <w:rFonts w:ascii="Times New Roman" w:hAnsi="Times New Roman" w:cs="Times New Roman"/>
        </w:rPr>
        <w:t>21-</w:t>
      </w:r>
      <w:r w:rsidR="008275C9">
        <w:rPr>
          <w:rFonts w:ascii="Times New Roman" w:hAnsi="Times New Roman" w:cs="Times New Roman"/>
        </w:rPr>
        <w:t>2633</w:t>
      </w:r>
      <w:r w:rsidRPr="00632A2D">
        <w:rPr>
          <w:rFonts w:ascii="Times New Roman" w:hAnsi="Times New Roman" w:cs="Times New Roman"/>
        </w:rPr>
        <w:t>, the Contractor’s response, and clarifications, attached hereto in specific exhibits and made a part of this Contract herein by reference.  The following contract exhibits are hereby included in this Contract and incorporated herein by reference as follows:</w:t>
      </w:r>
    </w:p>
    <w:p w14:paraId="6E47E2E5" w14:textId="77777777" w:rsidR="00632A2D" w:rsidRPr="00632A2D" w:rsidRDefault="00632A2D" w:rsidP="00632A2D">
      <w:pPr>
        <w:pStyle w:val="NoSpacing"/>
        <w:rPr>
          <w:rFonts w:ascii="Times New Roman" w:hAnsi="Times New Roman" w:cs="Times New Roman"/>
          <w:b/>
        </w:rPr>
      </w:pPr>
    </w:p>
    <w:p w14:paraId="56D86061" w14:textId="77777777" w:rsidR="00632A2D" w:rsidRPr="00632A2D" w:rsidRDefault="00632A2D" w:rsidP="00632A2D">
      <w:pPr>
        <w:pStyle w:val="NoSpacing"/>
        <w:ind w:firstLine="720"/>
        <w:rPr>
          <w:rFonts w:ascii="Times New Roman" w:hAnsi="Times New Roman" w:cs="Times New Roman"/>
        </w:rPr>
      </w:pPr>
      <w:r w:rsidRPr="00632A2D">
        <w:rPr>
          <w:rFonts w:ascii="Times New Roman" w:hAnsi="Times New Roman" w:cs="Times New Roman"/>
          <w:b/>
          <w:u w:val="single"/>
        </w:rPr>
        <w:t>Exhibit A</w:t>
      </w:r>
      <w:r w:rsidRPr="00632A2D">
        <w:rPr>
          <w:rFonts w:ascii="Times New Roman" w:hAnsi="Times New Roman" w:cs="Times New Roman"/>
        </w:rPr>
        <w:t xml:space="preserve"> = State of Indiana Market Basket Pricing</w:t>
      </w:r>
    </w:p>
    <w:p w14:paraId="45F64660" w14:textId="2AAFB544" w:rsidR="00632A2D" w:rsidRPr="00632A2D" w:rsidRDefault="00632A2D" w:rsidP="00632A2D">
      <w:pPr>
        <w:pStyle w:val="NoSpacing"/>
        <w:ind w:firstLine="720"/>
        <w:rPr>
          <w:rFonts w:ascii="Times New Roman" w:hAnsi="Times New Roman" w:cs="Times New Roman"/>
        </w:rPr>
      </w:pPr>
      <w:r w:rsidRPr="00632A2D">
        <w:rPr>
          <w:rFonts w:ascii="Times New Roman" w:hAnsi="Times New Roman" w:cs="Times New Roman"/>
          <w:b/>
          <w:u w:val="single"/>
        </w:rPr>
        <w:t>Exhibit B</w:t>
      </w:r>
      <w:r w:rsidRPr="00632A2D">
        <w:rPr>
          <w:rFonts w:ascii="Times New Roman" w:hAnsi="Times New Roman" w:cs="Times New Roman"/>
        </w:rPr>
        <w:t xml:space="preserve"> = </w:t>
      </w:r>
      <w:r w:rsidR="00483152">
        <w:rPr>
          <w:rFonts w:ascii="Times New Roman" w:hAnsi="Times New Roman" w:cs="Times New Roman"/>
        </w:rPr>
        <w:t>Non-Market Basket Discount Pricing</w:t>
      </w:r>
    </w:p>
    <w:p w14:paraId="13F6A240" w14:textId="70160822" w:rsidR="00632A2D" w:rsidRPr="00632A2D" w:rsidRDefault="00632A2D" w:rsidP="00632A2D">
      <w:pPr>
        <w:pStyle w:val="NoSpacing"/>
        <w:ind w:firstLine="720"/>
        <w:rPr>
          <w:rFonts w:ascii="Times New Roman" w:hAnsi="Times New Roman" w:cs="Times New Roman"/>
        </w:rPr>
      </w:pPr>
      <w:r w:rsidRPr="00632A2D">
        <w:rPr>
          <w:rFonts w:ascii="Times New Roman" w:hAnsi="Times New Roman" w:cs="Times New Roman"/>
          <w:b/>
          <w:u w:val="single"/>
        </w:rPr>
        <w:t>Exhibit C</w:t>
      </w:r>
      <w:r w:rsidRPr="00632A2D">
        <w:rPr>
          <w:rFonts w:ascii="Times New Roman" w:hAnsi="Times New Roman" w:cs="Times New Roman"/>
        </w:rPr>
        <w:t xml:space="preserve"> = </w:t>
      </w:r>
      <w:r w:rsidR="00483152">
        <w:rPr>
          <w:rFonts w:ascii="Times New Roman" w:hAnsi="Times New Roman" w:cs="Times New Roman"/>
        </w:rPr>
        <w:t>Service Level Agreements</w:t>
      </w:r>
    </w:p>
    <w:p w14:paraId="77BB2EC3" w14:textId="06649354"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b/>
          <w:u w:val="single"/>
        </w:rPr>
        <w:t>Exhibit D</w:t>
      </w:r>
      <w:r w:rsidRPr="00632A2D">
        <w:rPr>
          <w:rFonts w:ascii="Times New Roman" w:hAnsi="Times New Roman" w:cs="Times New Roman"/>
        </w:rPr>
        <w:t xml:space="preserve"> = </w:t>
      </w:r>
      <w:r w:rsidR="00483152">
        <w:rPr>
          <w:rFonts w:ascii="Times New Roman" w:hAnsi="Times New Roman" w:cs="Times New Roman"/>
        </w:rPr>
        <w:t>Performance Metrics</w:t>
      </w:r>
    </w:p>
    <w:p w14:paraId="43832243" w14:textId="6003445F" w:rsidR="00632A2D" w:rsidRPr="00632A2D" w:rsidRDefault="00632A2D" w:rsidP="00483152">
      <w:pPr>
        <w:pStyle w:val="NoSpacing"/>
        <w:ind w:left="720"/>
        <w:rPr>
          <w:rFonts w:ascii="Times New Roman" w:hAnsi="Times New Roman" w:cs="Times New Roman"/>
        </w:rPr>
      </w:pPr>
      <w:r w:rsidRPr="00632A2D">
        <w:rPr>
          <w:rFonts w:ascii="Times New Roman" w:hAnsi="Times New Roman" w:cs="Times New Roman"/>
          <w:b/>
          <w:u w:val="single"/>
        </w:rPr>
        <w:t>Exhibit E</w:t>
      </w:r>
      <w:r w:rsidRPr="00632A2D">
        <w:rPr>
          <w:rFonts w:ascii="Times New Roman" w:hAnsi="Times New Roman" w:cs="Times New Roman"/>
        </w:rPr>
        <w:t xml:space="preserve"> = </w:t>
      </w:r>
      <w:r w:rsidR="00483152">
        <w:rPr>
          <w:rFonts w:ascii="Times New Roman" w:hAnsi="Times New Roman" w:cs="Times New Roman"/>
        </w:rPr>
        <w:t>RFP # 21-</w:t>
      </w:r>
      <w:r w:rsidR="008275C9">
        <w:rPr>
          <w:rFonts w:ascii="Times New Roman" w:hAnsi="Times New Roman" w:cs="Times New Roman"/>
        </w:rPr>
        <w:t>2633</w:t>
      </w:r>
      <w:r w:rsidR="00483152">
        <w:rPr>
          <w:rFonts w:ascii="Times New Roman" w:hAnsi="Times New Roman" w:cs="Times New Roman"/>
        </w:rPr>
        <w:t xml:space="preserve"> Documentation</w:t>
      </w:r>
    </w:p>
    <w:p w14:paraId="3A8892AA" w14:textId="77777777" w:rsidR="00632A2D" w:rsidRPr="00632A2D" w:rsidRDefault="00632A2D" w:rsidP="00632A2D">
      <w:pPr>
        <w:pStyle w:val="NoSpacing"/>
        <w:rPr>
          <w:rFonts w:ascii="Times New Roman" w:hAnsi="Times New Roman" w:cs="Times New Roman"/>
        </w:rPr>
      </w:pPr>
    </w:p>
    <w:p w14:paraId="246F531C" w14:textId="77777777" w:rsidR="00632A2D" w:rsidRPr="00632A2D" w:rsidRDefault="00632A2D" w:rsidP="00632A2D">
      <w:pPr>
        <w:pStyle w:val="NoSpacing"/>
        <w:rPr>
          <w:rFonts w:ascii="Times New Roman" w:hAnsi="Times New Roman" w:cs="Times New Roman"/>
        </w:rPr>
      </w:pPr>
      <w:r w:rsidRPr="00632A2D">
        <w:rPr>
          <w:rFonts w:ascii="Times New Roman" w:hAnsi="Times New Roman" w:cs="Times New Roman"/>
        </w:rPr>
        <w:t xml:space="preserve">The duties of the Contractor are set forth, attached hereto, and fully incorporated herein:  </w:t>
      </w:r>
    </w:p>
    <w:p w14:paraId="5DD41A5C" w14:textId="77777777" w:rsidR="00632A2D" w:rsidRPr="00632A2D" w:rsidRDefault="00632A2D" w:rsidP="00632A2D">
      <w:pPr>
        <w:pStyle w:val="NoSpacing"/>
        <w:rPr>
          <w:rFonts w:ascii="Times New Roman" w:hAnsi="Times New Roman" w:cs="Times New Roman"/>
          <w:b/>
        </w:rPr>
      </w:pPr>
    </w:p>
    <w:p w14:paraId="2D041650"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Entities Eligible to Utilize Contract</w:t>
      </w:r>
    </w:p>
    <w:p w14:paraId="10D8BB34" w14:textId="77777777" w:rsidR="00632A2D" w:rsidRPr="00632A2D" w:rsidRDefault="00632A2D" w:rsidP="00632A2D">
      <w:pPr>
        <w:pStyle w:val="NoSpacing"/>
        <w:numPr>
          <w:ilvl w:val="0"/>
          <w:numId w:val="10"/>
        </w:numPr>
        <w:rPr>
          <w:rFonts w:ascii="Times New Roman" w:hAnsi="Times New Roman" w:cs="Times New Roman"/>
          <w:u w:val="single"/>
        </w:rPr>
      </w:pPr>
      <w:r w:rsidRPr="00632A2D">
        <w:rPr>
          <w:rFonts w:ascii="Times New Roman" w:hAnsi="Times New Roman" w:cs="Times New Roman"/>
          <w:u w:val="single"/>
        </w:rPr>
        <w:t>State Agency</w:t>
      </w:r>
    </w:p>
    <w:p w14:paraId="65927FF2"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As defined in IC 4-13-1, “state agency” means an authority, board, branch, commission, committee, department, division, or other instrumentality of the executive, including the administrative, department of state government.</w:t>
      </w:r>
    </w:p>
    <w:p w14:paraId="404360BF" w14:textId="77777777" w:rsidR="00632A2D" w:rsidRPr="00632A2D" w:rsidRDefault="00632A2D" w:rsidP="00632A2D">
      <w:pPr>
        <w:pStyle w:val="NoSpacing"/>
        <w:ind w:left="1440"/>
        <w:rPr>
          <w:rFonts w:ascii="Times New Roman" w:hAnsi="Times New Roman" w:cs="Times New Roman"/>
        </w:rPr>
      </w:pPr>
    </w:p>
    <w:p w14:paraId="73E3668F" w14:textId="77777777" w:rsidR="00632A2D" w:rsidRPr="00632A2D" w:rsidRDefault="00632A2D" w:rsidP="00632A2D">
      <w:pPr>
        <w:pStyle w:val="NoSpacing"/>
        <w:numPr>
          <w:ilvl w:val="0"/>
          <w:numId w:val="10"/>
        </w:numPr>
        <w:rPr>
          <w:rFonts w:ascii="Times New Roman" w:hAnsi="Times New Roman" w:cs="Times New Roman"/>
          <w:u w:val="single"/>
        </w:rPr>
      </w:pPr>
      <w:r w:rsidRPr="00632A2D">
        <w:rPr>
          <w:rFonts w:ascii="Times New Roman" w:hAnsi="Times New Roman" w:cs="Times New Roman"/>
          <w:u w:val="single"/>
        </w:rPr>
        <w:t>K-12Indiana</w:t>
      </w:r>
    </w:p>
    <w:p w14:paraId="75E280B8"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extend the pricing and services under this Contract to all K-12 entities and work with Educational Service Centers (ESC) to provide access and the means to make purchases through the K-12Indiana purchasing portal which can be accessed at K12Indiana.com.</w:t>
      </w:r>
    </w:p>
    <w:p w14:paraId="0D710DF4" w14:textId="77777777" w:rsidR="00632A2D" w:rsidRPr="00632A2D" w:rsidRDefault="00632A2D" w:rsidP="00632A2D">
      <w:pPr>
        <w:pStyle w:val="NoSpacing"/>
        <w:ind w:left="1440"/>
        <w:rPr>
          <w:rFonts w:ascii="Times New Roman" w:hAnsi="Times New Roman" w:cs="Times New Roman"/>
        </w:rPr>
      </w:pPr>
    </w:p>
    <w:p w14:paraId="45310DE6" w14:textId="77777777" w:rsidR="00632A2D" w:rsidRPr="00632A2D" w:rsidRDefault="00632A2D" w:rsidP="00632A2D">
      <w:pPr>
        <w:pStyle w:val="NoSpacing"/>
        <w:numPr>
          <w:ilvl w:val="0"/>
          <w:numId w:val="10"/>
        </w:numPr>
        <w:rPr>
          <w:rFonts w:ascii="Times New Roman" w:hAnsi="Times New Roman" w:cs="Times New Roman"/>
          <w:u w:val="single"/>
        </w:rPr>
      </w:pPr>
      <w:proofErr w:type="spellStart"/>
      <w:r w:rsidRPr="00632A2D">
        <w:rPr>
          <w:rFonts w:ascii="Times New Roman" w:hAnsi="Times New Roman" w:cs="Times New Roman"/>
          <w:u w:val="single"/>
        </w:rPr>
        <w:t>LibraryIndiana</w:t>
      </w:r>
      <w:proofErr w:type="spellEnd"/>
    </w:p>
    <w:p w14:paraId="05EF1C9B"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extend the pricing and services under this Contract to all Indiana Libraries and work with the State to provide access and the means to make purchases through the </w:t>
      </w:r>
      <w:proofErr w:type="spellStart"/>
      <w:r w:rsidRPr="00632A2D">
        <w:rPr>
          <w:rFonts w:ascii="Times New Roman" w:hAnsi="Times New Roman" w:cs="Times New Roman"/>
        </w:rPr>
        <w:t>LibraryIndiana</w:t>
      </w:r>
      <w:proofErr w:type="spellEnd"/>
      <w:r w:rsidRPr="00632A2D">
        <w:rPr>
          <w:rFonts w:ascii="Times New Roman" w:hAnsi="Times New Roman" w:cs="Times New Roman"/>
        </w:rPr>
        <w:t xml:space="preserve"> purchasing portal which can be accessed at LibraryIndiana.com.</w:t>
      </w:r>
    </w:p>
    <w:p w14:paraId="412916F0" w14:textId="77777777" w:rsidR="00632A2D" w:rsidRPr="00632A2D" w:rsidRDefault="00632A2D" w:rsidP="00632A2D">
      <w:pPr>
        <w:pStyle w:val="NoSpacing"/>
        <w:ind w:left="1440"/>
        <w:rPr>
          <w:rFonts w:ascii="Times New Roman" w:hAnsi="Times New Roman" w:cs="Times New Roman"/>
          <w:u w:val="single"/>
        </w:rPr>
      </w:pPr>
    </w:p>
    <w:p w14:paraId="6061CA9B" w14:textId="77777777" w:rsidR="00632A2D" w:rsidRPr="00632A2D" w:rsidRDefault="00632A2D" w:rsidP="00632A2D">
      <w:pPr>
        <w:pStyle w:val="NoSpacing"/>
        <w:numPr>
          <w:ilvl w:val="0"/>
          <w:numId w:val="10"/>
        </w:numPr>
        <w:rPr>
          <w:rFonts w:ascii="Times New Roman" w:hAnsi="Times New Roman" w:cs="Times New Roman"/>
          <w:u w:val="single"/>
        </w:rPr>
      </w:pPr>
      <w:r w:rsidRPr="00632A2D">
        <w:rPr>
          <w:rFonts w:ascii="Times New Roman" w:hAnsi="Times New Roman" w:cs="Times New Roman"/>
          <w:u w:val="single"/>
        </w:rPr>
        <w:t>Extension of Other Governmental Entities/</w:t>
      </w:r>
      <w:proofErr w:type="spellStart"/>
      <w:r w:rsidRPr="00632A2D">
        <w:rPr>
          <w:rFonts w:ascii="Times New Roman" w:hAnsi="Times New Roman" w:cs="Times New Roman"/>
          <w:u w:val="single"/>
        </w:rPr>
        <w:t>OneIndiana</w:t>
      </w:r>
      <w:proofErr w:type="spellEnd"/>
    </w:p>
    <w:p w14:paraId="22A678D9"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extend the pricing and services under this Contract to all other governmental entities within the State of Indiana (“Governmental Entities”).  Other Governmental Entities are defined as: An agency, board, a branch, a bureau, a commission, a council, a department, an institution, an office, or another establishment of any of the following: (1) The judicial branch (2) The legislative branch (3) A political </w:t>
      </w:r>
      <w:r w:rsidRPr="00632A2D">
        <w:rPr>
          <w:rFonts w:ascii="Times New Roman" w:hAnsi="Times New Roman" w:cs="Times New Roman"/>
        </w:rPr>
        <w:lastRenderedPageBreak/>
        <w:t>subdivision (includes towns, cities, local governments, etc.) (4) A State educational institution.</w:t>
      </w:r>
    </w:p>
    <w:p w14:paraId="6776DCD2" w14:textId="77777777" w:rsidR="00632A2D" w:rsidRPr="00632A2D" w:rsidRDefault="00632A2D" w:rsidP="00632A2D">
      <w:pPr>
        <w:pStyle w:val="NoSpacing"/>
        <w:ind w:left="1440"/>
        <w:rPr>
          <w:rFonts w:ascii="Times New Roman" w:hAnsi="Times New Roman" w:cs="Times New Roman"/>
        </w:rPr>
      </w:pPr>
    </w:p>
    <w:p w14:paraId="560242C6" w14:textId="77777777" w:rsidR="00632A2D" w:rsidRPr="00632A2D" w:rsidRDefault="00632A2D" w:rsidP="00632A2D">
      <w:pPr>
        <w:pStyle w:val="Default"/>
        <w:numPr>
          <w:ilvl w:val="0"/>
          <w:numId w:val="10"/>
        </w:numPr>
        <w:rPr>
          <w:rFonts w:ascii="Times New Roman" w:hAnsi="Times New Roman" w:cs="Times New Roman"/>
          <w:sz w:val="22"/>
          <w:szCs w:val="22"/>
        </w:rPr>
      </w:pPr>
      <w:r w:rsidRPr="00632A2D">
        <w:rPr>
          <w:rFonts w:ascii="Times New Roman" w:hAnsi="Times New Roman" w:cs="Times New Roman"/>
          <w:sz w:val="22"/>
          <w:szCs w:val="22"/>
        </w:rPr>
        <w:t>Unless otherwise specified within this Contract, the term “Ordering Agency” shall refer to entities/procurement initiatives 1 -4 as set forth in Section A, Entities Eligible to Utilize Contract.  Ordering and/or usage instructions exclusive to State Agencies or Governmental Entities shall be identified within each article.</w:t>
      </w:r>
    </w:p>
    <w:p w14:paraId="2FC881A5" w14:textId="77777777" w:rsidR="00632A2D" w:rsidRPr="00632A2D" w:rsidRDefault="00632A2D" w:rsidP="00632A2D">
      <w:pPr>
        <w:pStyle w:val="Default"/>
        <w:ind w:left="1440"/>
        <w:rPr>
          <w:rFonts w:ascii="Times New Roman" w:hAnsi="Times New Roman" w:cs="Times New Roman"/>
          <w:sz w:val="22"/>
          <w:szCs w:val="22"/>
        </w:rPr>
      </w:pPr>
    </w:p>
    <w:p w14:paraId="3A225701"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Restricted Items</w:t>
      </w:r>
    </w:p>
    <w:p w14:paraId="5270A6D1" w14:textId="6BE116FF"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rPr>
        <w:t xml:space="preserve">The Contractor shall not supply any items that are restricted and/or part of existing State of Indiana QPA’s unless authorized in writing by the State’s Contract Manager.  Restricted categories included but not limited to: </w:t>
      </w:r>
      <w:r w:rsidR="00C01316">
        <w:rPr>
          <w:rFonts w:ascii="Times New Roman" w:hAnsi="Times New Roman" w:cs="Times New Roman"/>
        </w:rPr>
        <w:t xml:space="preserve">office </w:t>
      </w:r>
      <w:r w:rsidRPr="00632A2D">
        <w:rPr>
          <w:rFonts w:ascii="Times New Roman" w:hAnsi="Times New Roman" w:cs="Times New Roman"/>
        </w:rPr>
        <w:t xml:space="preserve">furniture, computer hardware and peripherals, computer software, telephone and telephone accessories, food and beverages, general industrial supplies, </w:t>
      </w:r>
      <w:r w:rsidR="00C01316">
        <w:rPr>
          <w:rFonts w:ascii="Times New Roman" w:hAnsi="Times New Roman" w:cs="Times New Roman"/>
        </w:rPr>
        <w:t xml:space="preserve">MRO </w:t>
      </w:r>
      <w:r w:rsidRPr="00632A2D">
        <w:rPr>
          <w:rFonts w:ascii="Times New Roman" w:hAnsi="Times New Roman" w:cs="Times New Roman"/>
        </w:rPr>
        <w:t>safety and security supplies, tools, chemical (janitorial) supplies, cleaning products and supplies,</w:t>
      </w:r>
      <w:r w:rsidR="00C01316">
        <w:rPr>
          <w:rFonts w:ascii="Times New Roman" w:hAnsi="Times New Roman" w:cs="Times New Roman"/>
        </w:rPr>
        <w:t xml:space="preserve"> and</w:t>
      </w:r>
      <w:r w:rsidRPr="00632A2D">
        <w:rPr>
          <w:rFonts w:ascii="Times New Roman" w:hAnsi="Times New Roman" w:cs="Times New Roman"/>
        </w:rPr>
        <w:t xml:space="preserve"> paper products (bath tissue, paper towels and facial tissue)</w:t>
      </w:r>
      <w:r w:rsidR="00C01316">
        <w:rPr>
          <w:rFonts w:ascii="Times New Roman" w:hAnsi="Times New Roman" w:cs="Times New Roman"/>
        </w:rPr>
        <w:t>.</w:t>
      </w:r>
    </w:p>
    <w:p w14:paraId="46BC7784" w14:textId="77777777" w:rsidR="00632A2D" w:rsidRPr="00632A2D" w:rsidRDefault="00632A2D" w:rsidP="00632A2D">
      <w:pPr>
        <w:pStyle w:val="NoSpacing"/>
        <w:ind w:left="720"/>
        <w:rPr>
          <w:rFonts w:ascii="Times New Roman" w:hAnsi="Times New Roman" w:cs="Times New Roman"/>
        </w:rPr>
      </w:pPr>
    </w:p>
    <w:p w14:paraId="4741E9C1"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Contract Implementation</w:t>
      </w:r>
    </w:p>
    <w:p w14:paraId="46B1730B" w14:textId="77777777" w:rsidR="00632A2D" w:rsidRPr="00632A2D" w:rsidRDefault="00632A2D" w:rsidP="00632A2D">
      <w:pPr>
        <w:pStyle w:val="NoSpacing"/>
        <w:ind w:left="720"/>
        <w:rPr>
          <w:rFonts w:ascii="Times New Roman" w:hAnsi="Times New Roman" w:cs="Times New Roman"/>
          <w:b/>
        </w:rPr>
      </w:pPr>
      <w:r w:rsidRPr="00632A2D">
        <w:rPr>
          <w:rFonts w:ascii="Times New Roman" w:hAnsi="Times New Roman" w:cs="Times New Roman"/>
        </w:rPr>
        <w:t xml:space="preserve">The Contractor shall meet with the State and form an Implementation Plan timeline for the overall Contract Deployment.  The Contractor shall customize the program to fit the State’s needs and desires for a successful program by meeting a minimum of one meeting per week during the implementation process.   </w:t>
      </w:r>
    </w:p>
    <w:p w14:paraId="20975659" w14:textId="77777777" w:rsidR="00632A2D" w:rsidRPr="00632A2D" w:rsidRDefault="00632A2D" w:rsidP="00632A2D">
      <w:pPr>
        <w:pStyle w:val="NoSpacing"/>
        <w:numPr>
          <w:ilvl w:val="0"/>
          <w:numId w:val="11"/>
        </w:numPr>
        <w:rPr>
          <w:rFonts w:ascii="Times New Roman" w:hAnsi="Times New Roman" w:cs="Times New Roman"/>
          <w:u w:val="single"/>
        </w:rPr>
      </w:pPr>
      <w:r w:rsidRPr="00632A2D">
        <w:rPr>
          <w:rFonts w:ascii="Times New Roman" w:hAnsi="Times New Roman" w:cs="Times New Roman"/>
          <w:u w:val="single"/>
        </w:rPr>
        <w:t>Implementation Process</w:t>
      </w:r>
    </w:p>
    <w:p w14:paraId="68D856A4"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complete the Implementation project in the following phases, and the Contractor shall provide a draft and final copy of the Project Management Plan to the State Account Manager:</w:t>
      </w:r>
    </w:p>
    <w:p w14:paraId="4E80C844" w14:textId="77777777" w:rsidR="00632A2D" w:rsidRPr="00632A2D" w:rsidRDefault="00632A2D" w:rsidP="00632A2D">
      <w:pPr>
        <w:pStyle w:val="NoSpacing"/>
        <w:ind w:left="1440"/>
        <w:rPr>
          <w:rFonts w:ascii="Times New Roman" w:hAnsi="Times New Roman" w:cs="Times New Roman"/>
        </w:rPr>
      </w:pPr>
    </w:p>
    <w:p w14:paraId="3D8FA7C1" w14:textId="77777777" w:rsidR="00632A2D" w:rsidRPr="00632A2D" w:rsidRDefault="00632A2D" w:rsidP="00632A2D">
      <w:pPr>
        <w:pStyle w:val="NoSpacing"/>
        <w:numPr>
          <w:ilvl w:val="0"/>
          <w:numId w:val="12"/>
        </w:numPr>
        <w:rPr>
          <w:rFonts w:ascii="Times New Roman" w:hAnsi="Times New Roman" w:cs="Times New Roman"/>
        </w:rPr>
      </w:pPr>
      <w:r w:rsidRPr="00632A2D">
        <w:rPr>
          <w:rFonts w:ascii="Times New Roman" w:hAnsi="Times New Roman" w:cs="Times New Roman"/>
          <w:u w:val="single"/>
        </w:rPr>
        <w:t>Initiation</w:t>
      </w:r>
    </w:p>
    <w:p w14:paraId="4B2362CA"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ensure the needs of the State are adequately defined, by engaging with the State in High-level discussions on phase deliverables during Project Initiation and identify priorities that need to be completed through the implementation for a smooth transition.  Additionally, the high-level barriers, potential problems, and roles and responsibilities of the project shall be summarized at this time.</w:t>
      </w:r>
    </w:p>
    <w:p w14:paraId="2791CAC2" w14:textId="77777777" w:rsidR="00632A2D" w:rsidRPr="00632A2D" w:rsidRDefault="00632A2D" w:rsidP="00632A2D">
      <w:pPr>
        <w:pStyle w:val="NoSpacing"/>
        <w:ind w:left="2160"/>
        <w:rPr>
          <w:rFonts w:ascii="Times New Roman" w:hAnsi="Times New Roman" w:cs="Times New Roman"/>
          <w:highlight w:val="yellow"/>
        </w:rPr>
      </w:pPr>
    </w:p>
    <w:p w14:paraId="1F1C331E" w14:textId="77777777" w:rsidR="00632A2D" w:rsidRPr="00632A2D" w:rsidRDefault="00632A2D" w:rsidP="00632A2D">
      <w:pPr>
        <w:pStyle w:val="NoSpacing"/>
        <w:numPr>
          <w:ilvl w:val="0"/>
          <w:numId w:val="12"/>
        </w:numPr>
        <w:rPr>
          <w:rFonts w:ascii="Times New Roman" w:hAnsi="Times New Roman" w:cs="Times New Roman"/>
          <w:u w:val="single"/>
        </w:rPr>
      </w:pPr>
      <w:r w:rsidRPr="00632A2D">
        <w:rPr>
          <w:rFonts w:ascii="Times New Roman" w:hAnsi="Times New Roman" w:cs="Times New Roman"/>
          <w:u w:val="single"/>
        </w:rPr>
        <w:t>Planning</w:t>
      </w:r>
    </w:p>
    <w:p w14:paraId="17E1DA0C"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 xml:space="preserve">The Contractor shall establish business and punch-out requirements and schedule of the project (including a list of deliverables and delivery dates).  The Planning Phase shall involve identifying and documenting the project scope, tasks, schedules, risk, quality, and staffing needs.  This identification process continues until all possible areas of the chartered project have been addressed.  </w:t>
      </w:r>
    </w:p>
    <w:p w14:paraId="4E76B129" w14:textId="77777777" w:rsidR="00632A2D" w:rsidRPr="00632A2D" w:rsidRDefault="00632A2D" w:rsidP="00632A2D">
      <w:pPr>
        <w:pStyle w:val="NoSpacing"/>
        <w:rPr>
          <w:rFonts w:ascii="Times New Roman" w:hAnsi="Times New Roman" w:cs="Times New Roman"/>
          <w:highlight w:val="yellow"/>
        </w:rPr>
      </w:pPr>
    </w:p>
    <w:p w14:paraId="3A775194" w14:textId="77777777" w:rsidR="00632A2D" w:rsidRPr="00632A2D" w:rsidRDefault="00632A2D" w:rsidP="00632A2D">
      <w:pPr>
        <w:pStyle w:val="NoSpacing"/>
        <w:numPr>
          <w:ilvl w:val="0"/>
          <w:numId w:val="12"/>
        </w:numPr>
        <w:rPr>
          <w:rFonts w:ascii="Times New Roman" w:hAnsi="Times New Roman" w:cs="Times New Roman"/>
          <w:u w:val="single"/>
        </w:rPr>
      </w:pPr>
      <w:r w:rsidRPr="00632A2D">
        <w:rPr>
          <w:rFonts w:ascii="Times New Roman" w:hAnsi="Times New Roman" w:cs="Times New Roman"/>
          <w:u w:val="single"/>
        </w:rPr>
        <w:t xml:space="preserve">Execution and Control </w:t>
      </w:r>
    </w:p>
    <w:p w14:paraId="0E8172E2"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Contractor’s implementation team shall carry out the project and perform project activities.  The Contractor shall include Internal Quality Assurance (QA) testing on the punch-out in this phase.  Once the internal QA requirement for functionality and operability have been satisfied, the Contractor shall offer the project to the State for testing. This process shall continue until the State is satisfied that the application meets the Contractor’s contractual obligations, as well as the specifications defined in the Project Management Plan.</w:t>
      </w:r>
    </w:p>
    <w:p w14:paraId="172112F5" w14:textId="77777777" w:rsidR="00632A2D" w:rsidRPr="00632A2D" w:rsidRDefault="00632A2D" w:rsidP="00632A2D">
      <w:pPr>
        <w:pStyle w:val="NoSpacing"/>
        <w:rPr>
          <w:rFonts w:ascii="Times New Roman" w:hAnsi="Times New Roman" w:cs="Times New Roman"/>
          <w:highlight w:val="yellow"/>
        </w:rPr>
      </w:pPr>
      <w:r w:rsidRPr="00632A2D">
        <w:rPr>
          <w:rFonts w:ascii="Times New Roman" w:hAnsi="Times New Roman" w:cs="Times New Roman"/>
          <w:highlight w:val="yellow"/>
        </w:rPr>
        <w:t xml:space="preserve">  </w:t>
      </w:r>
    </w:p>
    <w:p w14:paraId="6AE10616" w14:textId="77777777" w:rsidR="00632A2D" w:rsidRPr="00632A2D" w:rsidRDefault="00632A2D" w:rsidP="00632A2D">
      <w:pPr>
        <w:pStyle w:val="NoSpacing"/>
        <w:numPr>
          <w:ilvl w:val="0"/>
          <w:numId w:val="12"/>
        </w:numPr>
        <w:rPr>
          <w:rFonts w:ascii="Times New Roman" w:hAnsi="Times New Roman" w:cs="Times New Roman"/>
          <w:u w:val="single"/>
        </w:rPr>
      </w:pPr>
      <w:r w:rsidRPr="00632A2D">
        <w:rPr>
          <w:rFonts w:ascii="Times New Roman" w:hAnsi="Times New Roman" w:cs="Times New Roman"/>
          <w:u w:val="single"/>
        </w:rPr>
        <w:t>Closing</w:t>
      </w:r>
    </w:p>
    <w:p w14:paraId="55B365F6"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lastRenderedPageBreak/>
        <w:t xml:space="preserve">The implementation team shall remain in place 30 days after the roll out date.  The team shall continue to meet regularly to discuss: program success, improvement opportunities, end-user feedback, usage data, product changes, Contractor performance, future goals and objectives.  The Contractor shall perform Project Closeout once all defined project objectives have been met and the State has accepted the final implementation of the Contract.  </w:t>
      </w:r>
    </w:p>
    <w:p w14:paraId="5E5B84D4" w14:textId="77777777" w:rsidR="00632A2D" w:rsidRPr="00632A2D" w:rsidRDefault="00632A2D" w:rsidP="00632A2D">
      <w:pPr>
        <w:pStyle w:val="NoSpacing"/>
        <w:ind w:left="2160"/>
        <w:rPr>
          <w:rFonts w:ascii="Times New Roman" w:hAnsi="Times New Roman" w:cs="Times New Roman"/>
          <w:highlight w:val="yellow"/>
        </w:rPr>
      </w:pPr>
    </w:p>
    <w:p w14:paraId="78039985" w14:textId="77777777" w:rsidR="00632A2D" w:rsidRPr="00632A2D" w:rsidRDefault="00632A2D" w:rsidP="00632A2D">
      <w:pPr>
        <w:pStyle w:val="NoSpacing"/>
        <w:numPr>
          <w:ilvl w:val="0"/>
          <w:numId w:val="11"/>
        </w:numPr>
        <w:rPr>
          <w:rFonts w:ascii="Times New Roman" w:hAnsi="Times New Roman" w:cs="Times New Roman"/>
          <w:u w:val="single"/>
        </w:rPr>
      </w:pPr>
      <w:r w:rsidRPr="00632A2D">
        <w:rPr>
          <w:rFonts w:ascii="Times New Roman" w:hAnsi="Times New Roman" w:cs="Times New Roman"/>
          <w:u w:val="single"/>
        </w:rPr>
        <w:t>Implementation – Personnel</w:t>
      </w:r>
    </w:p>
    <w:p w14:paraId="3D2581B9"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provide a team of qualified experts to assist in the implementation effort.  The Contractor’s team shall be led by an appointed Implementation Manager who shall be responsible for the overall management of the implementation process.</w:t>
      </w:r>
    </w:p>
    <w:p w14:paraId="62EE5A2A" w14:textId="77777777" w:rsidR="00632A2D" w:rsidRPr="00632A2D" w:rsidRDefault="00632A2D" w:rsidP="00632A2D">
      <w:pPr>
        <w:pStyle w:val="NoSpacing"/>
        <w:ind w:left="1440"/>
        <w:rPr>
          <w:rFonts w:ascii="Times New Roman" w:hAnsi="Times New Roman" w:cs="Times New Roman"/>
          <w:highlight w:val="yellow"/>
        </w:rPr>
      </w:pPr>
    </w:p>
    <w:p w14:paraId="6D05F3CB" w14:textId="77777777" w:rsidR="00632A2D" w:rsidRPr="00632A2D" w:rsidRDefault="00632A2D" w:rsidP="00632A2D">
      <w:pPr>
        <w:pStyle w:val="NoSpacing"/>
        <w:numPr>
          <w:ilvl w:val="0"/>
          <w:numId w:val="11"/>
        </w:numPr>
        <w:rPr>
          <w:rFonts w:ascii="Times New Roman" w:hAnsi="Times New Roman" w:cs="Times New Roman"/>
          <w:u w:val="single"/>
        </w:rPr>
      </w:pPr>
      <w:r w:rsidRPr="00632A2D">
        <w:rPr>
          <w:rFonts w:ascii="Times New Roman" w:hAnsi="Times New Roman" w:cs="Times New Roman"/>
          <w:u w:val="single"/>
        </w:rPr>
        <w:t>Implementation – Communication Tools</w:t>
      </w:r>
    </w:p>
    <w:p w14:paraId="18669A3A" w14:textId="77777777" w:rsidR="00632A2D" w:rsidRPr="00632A2D" w:rsidRDefault="00632A2D" w:rsidP="00632A2D">
      <w:pPr>
        <w:pStyle w:val="NoSpacing"/>
        <w:numPr>
          <w:ilvl w:val="1"/>
          <w:numId w:val="8"/>
        </w:numPr>
        <w:ind w:left="1800"/>
        <w:rPr>
          <w:rFonts w:ascii="Times New Roman" w:hAnsi="Times New Roman" w:cs="Times New Roman"/>
          <w:u w:val="single"/>
        </w:rPr>
      </w:pPr>
      <w:r w:rsidRPr="00632A2D">
        <w:rPr>
          <w:rFonts w:ascii="Times New Roman" w:hAnsi="Times New Roman" w:cs="Times New Roman"/>
          <w:u w:val="single"/>
        </w:rPr>
        <w:t>Implementation Schedule</w:t>
      </w:r>
    </w:p>
    <w:p w14:paraId="333750B4"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provide an implementation project schedule as a document that highlights the tasks required to implement the State’s solution.  It shall identify respective responsibilities and completion dates for each task.  The schedule shall allow the State and Contractor to monitor the entire process and address related issues. The schedule shall be an active document and shall be updated frequently to reflect changing circumstances and implementation progress.</w:t>
      </w:r>
    </w:p>
    <w:p w14:paraId="6C1FD49E" w14:textId="77777777" w:rsidR="00632A2D" w:rsidRPr="00632A2D" w:rsidRDefault="00632A2D" w:rsidP="00632A2D">
      <w:pPr>
        <w:pStyle w:val="NoSpacing"/>
        <w:ind w:left="1800"/>
        <w:rPr>
          <w:rFonts w:ascii="Times New Roman" w:hAnsi="Times New Roman" w:cs="Times New Roman"/>
          <w:u w:val="single"/>
        </w:rPr>
      </w:pPr>
    </w:p>
    <w:p w14:paraId="1C2C9954" w14:textId="77777777" w:rsidR="00632A2D" w:rsidRPr="00632A2D" w:rsidRDefault="00632A2D" w:rsidP="00632A2D">
      <w:pPr>
        <w:pStyle w:val="NoSpacing"/>
        <w:numPr>
          <w:ilvl w:val="1"/>
          <w:numId w:val="8"/>
        </w:numPr>
        <w:ind w:left="1800"/>
        <w:rPr>
          <w:rFonts w:ascii="Times New Roman" w:hAnsi="Times New Roman" w:cs="Times New Roman"/>
          <w:u w:val="single"/>
        </w:rPr>
      </w:pPr>
      <w:r w:rsidRPr="00632A2D">
        <w:rPr>
          <w:rFonts w:ascii="Times New Roman" w:hAnsi="Times New Roman" w:cs="Times New Roman"/>
          <w:u w:val="single"/>
        </w:rPr>
        <w:t>Implementation Team Meetings</w:t>
      </w:r>
    </w:p>
    <w:p w14:paraId="7602DC97"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schedule with the State weekly implementation team meetings.  The Contractor shall prepare Meeting Agendas, shall facilitate the Team meetings, and shall provide Meeting Minutes after conclusion of the Team Meeting by the next business day.</w:t>
      </w:r>
    </w:p>
    <w:p w14:paraId="66D58C15" w14:textId="77777777" w:rsidR="00632A2D" w:rsidRPr="00632A2D" w:rsidRDefault="00632A2D" w:rsidP="00632A2D">
      <w:pPr>
        <w:pStyle w:val="NoSpacing"/>
        <w:rPr>
          <w:rFonts w:ascii="Times New Roman" w:hAnsi="Times New Roman" w:cs="Times New Roman"/>
        </w:rPr>
      </w:pPr>
    </w:p>
    <w:p w14:paraId="296BEBF4" w14:textId="77777777" w:rsidR="00632A2D" w:rsidRPr="00632A2D" w:rsidRDefault="00632A2D" w:rsidP="00632A2D">
      <w:pPr>
        <w:pStyle w:val="NoSpacing"/>
        <w:numPr>
          <w:ilvl w:val="1"/>
          <w:numId w:val="8"/>
        </w:numPr>
        <w:ind w:left="1800"/>
        <w:rPr>
          <w:rFonts w:ascii="Times New Roman" w:hAnsi="Times New Roman" w:cs="Times New Roman"/>
          <w:u w:val="single"/>
        </w:rPr>
      </w:pPr>
      <w:r w:rsidRPr="00632A2D">
        <w:rPr>
          <w:rFonts w:ascii="Times New Roman" w:hAnsi="Times New Roman" w:cs="Times New Roman"/>
          <w:u w:val="single"/>
        </w:rPr>
        <w:t>Implementation Status Reports</w:t>
      </w:r>
    </w:p>
    <w:p w14:paraId="2C47BFD1" w14:textId="55B000E4"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provide status reports to the State throughout the project’s implementation</w:t>
      </w:r>
      <w:r w:rsidR="00503F56">
        <w:rPr>
          <w:rFonts w:ascii="Times New Roman" w:hAnsi="Times New Roman" w:cs="Times New Roman"/>
        </w:rPr>
        <w:t xml:space="preserve"> at each team meeting.</w:t>
      </w:r>
    </w:p>
    <w:p w14:paraId="5796760A" w14:textId="77777777" w:rsidR="00632A2D" w:rsidRPr="00632A2D" w:rsidRDefault="00632A2D" w:rsidP="00632A2D">
      <w:pPr>
        <w:pStyle w:val="NoSpacing"/>
        <w:rPr>
          <w:rFonts w:ascii="Times New Roman" w:hAnsi="Times New Roman" w:cs="Times New Roman"/>
        </w:rPr>
      </w:pPr>
    </w:p>
    <w:p w14:paraId="423B318D" w14:textId="77777777" w:rsidR="00632A2D" w:rsidRPr="00632A2D" w:rsidRDefault="00632A2D" w:rsidP="00632A2D">
      <w:pPr>
        <w:pStyle w:val="NoSpacing"/>
        <w:numPr>
          <w:ilvl w:val="0"/>
          <w:numId w:val="11"/>
        </w:numPr>
        <w:rPr>
          <w:rFonts w:ascii="Times New Roman" w:hAnsi="Times New Roman" w:cs="Times New Roman"/>
        </w:rPr>
      </w:pPr>
      <w:r w:rsidRPr="00632A2D">
        <w:rPr>
          <w:rFonts w:ascii="Times New Roman" w:hAnsi="Times New Roman" w:cs="Times New Roman"/>
          <w:u w:val="single"/>
        </w:rPr>
        <w:t>Training</w:t>
      </w:r>
    </w:p>
    <w:p w14:paraId="73E8D8D8" w14:textId="77777777" w:rsidR="00632A2D" w:rsidRPr="00632A2D" w:rsidRDefault="00632A2D" w:rsidP="00632A2D">
      <w:pPr>
        <w:pStyle w:val="NoSpacing"/>
        <w:numPr>
          <w:ilvl w:val="0"/>
          <w:numId w:val="13"/>
        </w:numPr>
        <w:rPr>
          <w:rFonts w:ascii="Times New Roman" w:hAnsi="Times New Roman" w:cs="Times New Roman"/>
          <w:u w:val="single"/>
        </w:rPr>
      </w:pPr>
      <w:r w:rsidRPr="00632A2D">
        <w:rPr>
          <w:rFonts w:ascii="Times New Roman" w:hAnsi="Times New Roman" w:cs="Times New Roman"/>
          <w:u w:val="single"/>
        </w:rPr>
        <w:t>Implementation Training</w:t>
      </w:r>
    </w:p>
    <w:p w14:paraId="46D3C284" w14:textId="5C1F1C0B"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At no additional cost to the State, the Contractor shall work with the State and Ordering Agencies to provide users an opportunity through a Kick-off event to learn about the program for best outcome of program usage.  As part of the Contractor’s duty to provide training at the direction of the State, the Contractor may be required to host training sessions via internet.  The Contractor shall use reasonable best efforts to provide training as necessary to facilitate the goals of this Contract.</w:t>
      </w:r>
    </w:p>
    <w:p w14:paraId="44DA1918" w14:textId="77777777" w:rsidR="00632A2D" w:rsidRPr="00632A2D" w:rsidRDefault="00632A2D" w:rsidP="00632A2D">
      <w:pPr>
        <w:pStyle w:val="NoSpacing"/>
        <w:rPr>
          <w:rFonts w:ascii="Times New Roman" w:hAnsi="Times New Roman" w:cs="Times New Roman"/>
          <w:highlight w:val="yellow"/>
        </w:rPr>
      </w:pPr>
    </w:p>
    <w:p w14:paraId="7E019112" w14:textId="77777777" w:rsidR="00632A2D" w:rsidRPr="00632A2D" w:rsidRDefault="00632A2D" w:rsidP="00632A2D">
      <w:pPr>
        <w:pStyle w:val="NoSpacing"/>
        <w:numPr>
          <w:ilvl w:val="0"/>
          <w:numId w:val="13"/>
        </w:numPr>
        <w:rPr>
          <w:rFonts w:ascii="Times New Roman" w:hAnsi="Times New Roman" w:cs="Times New Roman"/>
          <w:u w:val="single"/>
        </w:rPr>
      </w:pPr>
      <w:r w:rsidRPr="00632A2D">
        <w:rPr>
          <w:rFonts w:ascii="Times New Roman" w:hAnsi="Times New Roman" w:cs="Times New Roman"/>
          <w:u w:val="single"/>
        </w:rPr>
        <w:t>Post-Implementation Training</w:t>
      </w:r>
    </w:p>
    <w:p w14:paraId="1D275A33"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continue to provide user training as needed after implementation pursuant to the training requirements of this Contract.</w:t>
      </w:r>
    </w:p>
    <w:p w14:paraId="09BC1758" w14:textId="77777777" w:rsidR="00632A2D" w:rsidRPr="00632A2D" w:rsidRDefault="00632A2D" w:rsidP="00632A2D">
      <w:pPr>
        <w:pStyle w:val="NoSpacing"/>
        <w:ind w:left="2160"/>
        <w:rPr>
          <w:rFonts w:ascii="Times New Roman" w:hAnsi="Times New Roman" w:cs="Times New Roman"/>
        </w:rPr>
      </w:pPr>
    </w:p>
    <w:p w14:paraId="0FD84305" w14:textId="77777777" w:rsidR="00632A2D" w:rsidRPr="00632A2D" w:rsidRDefault="00632A2D" w:rsidP="00632A2D">
      <w:pPr>
        <w:pStyle w:val="NoSpacing"/>
        <w:numPr>
          <w:ilvl w:val="0"/>
          <w:numId w:val="13"/>
        </w:numPr>
        <w:rPr>
          <w:rFonts w:ascii="Times New Roman" w:hAnsi="Times New Roman" w:cs="Times New Roman"/>
          <w:u w:val="single"/>
        </w:rPr>
      </w:pPr>
      <w:r w:rsidRPr="00632A2D">
        <w:rPr>
          <w:rFonts w:ascii="Times New Roman" w:hAnsi="Times New Roman" w:cs="Times New Roman"/>
          <w:u w:val="single"/>
        </w:rPr>
        <w:t>User Guides</w:t>
      </w:r>
    </w:p>
    <w:p w14:paraId="768FC532"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 xml:space="preserve">The Contractor shall provide Roll-out Packets or User Guides to Ordering Agencies on how to best use the Contract and Punch-Out tool.  The Contractor shall provide the User Guide documentation to the State Contract Manager for approval prior to release. </w:t>
      </w:r>
    </w:p>
    <w:p w14:paraId="048CF9B7" w14:textId="77777777" w:rsidR="00632A2D" w:rsidRPr="00632A2D" w:rsidRDefault="00632A2D" w:rsidP="00632A2D">
      <w:pPr>
        <w:pStyle w:val="NoSpacing"/>
        <w:rPr>
          <w:rFonts w:ascii="Times New Roman" w:hAnsi="Times New Roman" w:cs="Times New Roman"/>
        </w:rPr>
      </w:pPr>
    </w:p>
    <w:p w14:paraId="2F54A059"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Account Management and Customer Service</w:t>
      </w:r>
    </w:p>
    <w:p w14:paraId="5C983904"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lastRenderedPageBreak/>
        <w:t>Account Management Structure</w:t>
      </w:r>
    </w:p>
    <w:p w14:paraId="56D0419E" w14:textId="3083BD72"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Contractor’s Dedicated Account Management Team shall include a Dedicated Account Manager, National Account Manager, and Customer Service Team.  This team shall remain in place throughout the full contract term.  The Contractor shall notify the State within 48 hours of notification of any staffing changes from proposed staffing as listed below.  The Contractor shall have a back-up plan in place at all times for all Account Management-related personnel and services.  The Contractor shall communicate and maintain an up-to-date back-up plan for all Account Management Team members.  </w:t>
      </w:r>
    </w:p>
    <w:p w14:paraId="0E722B36" w14:textId="77777777" w:rsidR="00632A2D" w:rsidRPr="00632A2D" w:rsidRDefault="00632A2D" w:rsidP="00632A2D">
      <w:pPr>
        <w:pStyle w:val="NoSpacing"/>
        <w:rPr>
          <w:rFonts w:ascii="Times New Roman" w:hAnsi="Times New Roman" w:cs="Times New Roman"/>
        </w:rPr>
      </w:pPr>
    </w:p>
    <w:p w14:paraId="4CF05DCE" w14:textId="77777777" w:rsidR="00632A2D" w:rsidRPr="00632A2D" w:rsidRDefault="00632A2D" w:rsidP="00632A2D">
      <w:pPr>
        <w:pStyle w:val="NoSpacing"/>
        <w:numPr>
          <w:ilvl w:val="0"/>
          <w:numId w:val="15"/>
        </w:numPr>
        <w:rPr>
          <w:rFonts w:ascii="Times New Roman" w:hAnsi="Times New Roman" w:cs="Times New Roman"/>
        </w:rPr>
      </w:pPr>
      <w:r w:rsidRPr="00632A2D">
        <w:rPr>
          <w:rFonts w:ascii="Times New Roman" w:hAnsi="Times New Roman" w:cs="Times New Roman"/>
          <w:u w:val="single"/>
        </w:rPr>
        <w:t>Dedicated Account Manager</w:t>
      </w:r>
      <w:r w:rsidRPr="00632A2D">
        <w:rPr>
          <w:rFonts w:ascii="Times New Roman" w:hAnsi="Times New Roman" w:cs="Times New Roman"/>
        </w:rPr>
        <w:t xml:space="preserve"> – The Account Manager shall serve as the Central Point of Contact and have the authority to negotiate the Contract between the State and Contractor.  In addition, the Account Manager shall assist with account implementation and maintenance throughout the life of this Contract.  Daily inquires such as product deliveries, missing orders, receiving an incorrect item, billing errors, and most customer-specific issues can be handled at the Dedicated Account Manger level.  The Dedicated Account Manager has access to information, including, but not limited to, order status, delivery information, backorder information, contracted pricing, standard offering item availability, and product information.  The Account Manager shall also actively market the products and services of this Contract to Governmental Entities and local schools under the K-12Indiana program.  The Account Manager shall also work with the State Contract Manager on the details and management of the Savings Model. </w:t>
      </w:r>
    </w:p>
    <w:p w14:paraId="3C4B819A" w14:textId="77777777" w:rsidR="00632A2D" w:rsidRPr="00632A2D" w:rsidRDefault="00632A2D" w:rsidP="00632A2D">
      <w:pPr>
        <w:pStyle w:val="NoSpacing"/>
        <w:ind w:left="2160"/>
        <w:rPr>
          <w:rFonts w:ascii="Times New Roman" w:hAnsi="Times New Roman" w:cs="Times New Roman"/>
        </w:rPr>
      </w:pPr>
    </w:p>
    <w:p w14:paraId="37B7BBA6" w14:textId="77777777" w:rsidR="00632A2D" w:rsidRPr="00632A2D" w:rsidRDefault="00632A2D" w:rsidP="00632A2D">
      <w:pPr>
        <w:pStyle w:val="NoSpacing"/>
        <w:numPr>
          <w:ilvl w:val="0"/>
          <w:numId w:val="15"/>
        </w:numPr>
        <w:rPr>
          <w:rFonts w:ascii="Times New Roman" w:hAnsi="Times New Roman" w:cs="Times New Roman"/>
        </w:rPr>
      </w:pPr>
      <w:r w:rsidRPr="00632A2D">
        <w:rPr>
          <w:rFonts w:ascii="Times New Roman" w:hAnsi="Times New Roman" w:cs="Times New Roman"/>
          <w:u w:val="single"/>
        </w:rPr>
        <w:t>National Account Manager</w:t>
      </w:r>
      <w:r w:rsidRPr="00632A2D">
        <w:rPr>
          <w:rFonts w:ascii="Times New Roman" w:hAnsi="Times New Roman" w:cs="Times New Roman"/>
        </w:rPr>
        <w:t xml:space="preserve"> – The National Account Manager shall be responsible for assisting with the account management and maintenance and work to ensure contract compliance.  </w:t>
      </w:r>
    </w:p>
    <w:p w14:paraId="1EA6ACD1" w14:textId="77777777" w:rsidR="00632A2D" w:rsidRPr="00632A2D" w:rsidRDefault="00632A2D" w:rsidP="00632A2D">
      <w:pPr>
        <w:pStyle w:val="NoSpacing"/>
        <w:ind w:left="2160"/>
        <w:rPr>
          <w:rFonts w:ascii="Times New Roman" w:hAnsi="Times New Roman" w:cs="Times New Roman"/>
        </w:rPr>
      </w:pPr>
    </w:p>
    <w:p w14:paraId="7B409BC6" w14:textId="77777777" w:rsidR="00632A2D" w:rsidRPr="00632A2D" w:rsidRDefault="00632A2D" w:rsidP="00632A2D">
      <w:pPr>
        <w:pStyle w:val="NoSpacing"/>
        <w:numPr>
          <w:ilvl w:val="0"/>
          <w:numId w:val="15"/>
        </w:numPr>
        <w:rPr>
          <w:rFonts w:ascii="Times New Roman" w:hAnsi="Times New Roman" w:cs="Times New Roman"/>
        </w:rPr>
      </w:pPr>
      <w:r w:rsidRPr="00632A2D">
        <w:rPr>
          <w:rFonts w:ascii="Times New Roman" w:hAnsi="Times New Roman" w:cs="Times New Roman"/>
          <w:u w:val="single"/>
        </w:rPr>
        <w:t>Customer Service Team</w:t>
      </w:r>
      <w:r w:rsidRPr="00632A2D">
        <w:rPr>
          <w:rFonts w:ascii="Times New Roman" w:hAnsi="Times New Roman" w:cs="Times New Roman"/>
        </w:rPr>
        <w:t xml:space="preserve"> – The Customer Service Team shall be responsible for assisting the Ordering Agencies with any issues related to, but not limited to, product information, order status, delivery information, backorder information, contracted pricing, Market Basket item availability and ensuring service level compliance. </w:t>
      </w:r>
    </w:p>
    <w:p w14:paraId="78A4F090" w14:textId="77777777" w:rsidR="00632A2D" w:rsidRPr="00632A2D" w:rsidRDefault="00632A2D" w:rsidP="00632A2D">
      <w:pPr>
        <w:pStyle w:val="NoSpacing"/>
        <w:rPr>
          <w:rFonts w:ascii="Times New Roman" w:hAnsi="Times New Roman" w:cs="Times New Roman"/>
        </w:rPr>
      </w:pPr>
    </w:p>
    <w:p w14:paraId="6AADCB68"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Quarterly Business Reviews (QBR)</w:t>
      </w:r>
    </w:p>
    <w:p w14:paraId="286141CE" w14:textId="0A988EA4"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State and the Contractor shall agree upon the reporting model during the first 60 days of contract implementation.  The State may request that the Contractor include, but is not limited to, Service Level Agreements, Key Performance Indicator (KPI), Performance Metrics, Transaction Usage, Pricing Audit Report, </w:t>
      </w:r>
      <w:r w:rsidR="0096560E">
        <w:rPr>
          <w:rFonts w:ascii="Times New Roman" w:hAnsi="Times New Roman" w:cs="Times New Roman"/>
        </w:rPr>
        <w:t>local government usage</w:t>
      </w:r>
      <w:r w:rsidRPr="00632A2D">
        <w:rPr>
          <w:rFonts w:ascii="Times New Roman" w:hAnsi="Times New Roman" w:cs="Times New Roman"/>
        </w:rPr>
        <w:t>, additional reporting fields, etc. over the life of the Contract.  The Contractor shall be responsible for presenting the agreed upon reporting model to the State at the Quarterly Business Review (QBR), as well as, anytime upon the State’s request.  The Contractor shall work with the State Contract Manager to develop a Savings Model that reflects the actual savings over the life of the Contract.  The Contractor shall report on the Savings Model at each QBR and shall provide updates upon request.</w:t>
      </w:r>
    </w:p>
    <w:p w14:paraId="36263A54"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 </w:t>
      </w:r>
    </w:p>
    <w:p w14:paraId="73986EB8"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Service Level Agreements and Performance Metrics</w:t>
      </w:r>
    </w:p>
    <w:p w14:paraId="39DC909D" w14:textId="5534A038"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monitor and fulfill all Service Level Agreements and Performance Metrics.  See </w:t>
      </w:r>
      <w:r w:rsidRPr="00632A2D">
        <w:rPr>
          <w:rFonts w:ascii="Times New Roman" w:hAnsi="Times New Roman" w:cs="Times New Roman"/>
          <w:b/>
          <w:u w:val="single"/>
        </w:rPr>
        <w:t xml:space="preserve">Exhibit </w:t>
      </w:r>
      <w:r w:rsidR="00483152">
        <w:rPr>
          <w:rFonts w:ascii="Times New Roman" w:hAnsi="Times New Roman" w:cs="Times New Roman"/>
          <w:b/>
          <w:u w:val="single"/>
        </w:rPr>
        <w:t>C</w:t>
      </w:r>
      <w:r w:rsidRPr="00632A2D">
        <w:rPr>
          <w:rFonts w:ascii="Times New Roman" w:hAnsi="Times New Roman" w:cs="Times New Roman"/>
          <w:b/>
          <w:u w:val="single"/>
        </w:rPr>
        <w:t xml:space="preserve"> and </w:t>
      </w:r>
      <w:r w:rsidR="00483152">
        <w:rPr>
          <w:rFonts w:ascii="Times New Roman" w:hAnsi="Times New Roman" w:cs="Times New Roman"/>
          <w:b/>
          <w:u w:val="single"/>
        </w:rPr>
        <w:t>D</w:t>
      </w:r>
      <w:r w:rsidRPr="00632A2D">
        <w:rPr>
          <w:rFonts w:ascii="Times New Roman" w:hAnsi="Times New Roman" w:cs="Times New Roman"/>
        </w:rPr>
        <w:t xml:space="preserve"> for Service Levels and Performance Metrics.</w:t>
      </w:r>
    </w:p>
    <w:p w14:paraId="5DA4B5F8" w14:textId="77777777" w:rsidR="00632A2D" w:rsidRPr="00632A2D" w:rsidRDefault="00632A2D" w:rsidP="00632A2D">
      <w:pPr>
        <w:pStyle w:val="NoSpacing"/>
        <w:ind w:left="1440"/>
        <w:rPr>
          <w:rFonts w:ascii="Times New Roman" w:hAnsi="Times New Roman" w:cs="Times New Roman"/>
          <w:highlight w:val="yellow"/>
        </w:rPr>
      </w:pPr>
    </w:p>
    <w:p w14:paraId="553DDF19" w14:textId="77777777" w:rsidR="0096560E" w:rsidRDefault="00632A2D" w:rsidP="0096560E">
      <w:pPr>
        <w:pStyle w:val="NoSpacing"/>
        <w:ind w:left="1440"/>
        <w:rPr>
          <w:rFonts w:ascii="Times New Roman" w:hAnsi="Times New Roman" w:cs="Times New Roman"/>
          <w:u w:val="single"/>
        </w:rPr>
      </w:pPr>
      <w:r w:rsidRPr="00632A2D">
        <w:rPr>
          <w:rFonts w:ascii="Times New Roman" w:hAnsi="Times New Roman" w:cs="Times New Roman"/>
          <w:u w:val="single"/>
        </w:rPr>
        <w:t>Marketing and Promotions</w:t>
      </w:r>
    </w:p>
    <w:p w14:paraId="20B0116C" w14:textId="641D5B21" w:rsidR="00632A2D" w:rsidRPr="0096560E" w:rsidRDefault="00632A2D" w:rsidP="0096560E">
      <w:pPr>
        <w:pStyle w:val="NoSpacing"/>
        <w:ind w:left="1440"/>
        <w:rPr>
          <w:rFonts w:ascii="Times New Roman" w:hAnsi="Times New Roman" w:cs="Times New Roman"/>
          <w:u w:val="single"/>
        </w:rPr>
      </w:pPr>
      <w:r w:rsidRPr="00632A2D">
        <w:rPr>
          <w:rFonts w:ascii="Times New Roman" w:hAnsi="Times New Roman" w:cs="Times New Roman"/>
        </w:rPr>
        <w:lastRenderedPageBreak/>
        <w:t xml:space="preserve">The Contractor shall supply sample marketing requests and proofs for approval prior to printing.  The quality output shall be within the standards of the State of Indiana.  The Contractor understands all marketing shall be provided at no cost to the State. </w:t>
      </w:r>
    </w:p>
    <w:p w14:paraId="1D990D64" w14:textId="77777777" w:rsidR="00632A2D" w:rsidRPr="00632A2D" w:rsidRDefault="00632A2D" w:rsidP="00632A2D">
      <w:pPr>
        <w:pStyle w:val="NoSpacing"/>
        <w:ind w:left="1440"/>
        <w:rPr>
          <w:rFonts w:ascii="Times New Roman" w:hAnsi="Times New Roman" w:cs="Times New Roman"/>
          <w:u w:val="single"/>
        </w:rPr>
      </w:pPr>
    </w:p>
    <w:p w14:paraId="13A36ECD"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Problem Resolution</w:t>
      </w:r>
    </w:p>
    <w:p w14:paraId="7FDE6E28" w14:textId="5A23B9A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Problem escalation shall be handled using the Contractor’s resolution process as provided in the Technical proposal of RFP #</w:t>
      </w:r>
      <w:r w:rsidR="00483152">
        <w:rPr>
          <w:rFonts w:ascii="Times New Roman" w:hAnsi="Times New Roman" w:cs="Times New Roman"/>
        </w:rPr>
        <w:t xml:space="preserve"> 21-</w:t>
      </w:r>
      <w:r w:rsidR="008275C9">
        <w:rPr>
          <w:rFonts w:ascii="Times New Roman" w:hAnsi="Times New Roman" w:cs="Times New Roman"/>
        </w:rPr>
        <w:t>2633</w:t>
      </w:r>
      <w:r w:rsidRPr="00632A2D">
        <w:rPr>
          <w:rFonts w:ascii="Times New Roman" w:hAnsi="Times New Roman" w:cs="Times New Roman"/>
        </w:rPr>
        <w:t xml:space="preserve"> (see </w:t>
      </w:r>
      <w:r w:rsidRPr="00632A2D">
        <w:rPr>
          <w:rFonts w:ascii="Times New Roman" w:hAnsi="Times New Roman" w:cs="Times New Roman"/>
          <w:b/>
          <w:u w:val="single"/>
        </w:rPr>
        <w:t xml:space="preserve">Exhibit </w:t>
      </w:r>
      <w:r w:rsidR="00483152">
        <w:rPr>
          <w:rFonts w:ascii="Times New Roman" w:hAnsi="Times New Roman" w:cs="Times New Roman"/>
          <w:b/>
          <w:u w:val="single"/>
        </w:rPr>
        <w:t>E</w:t>
      </w:r>
      <w:r w:rsidRPr="00632A2D">
        <w:rPr>
          <w:rFonts w:ascii="Times New Roman" w:hAnsi="Times New Roman" w:cs="Times New Roman"/>
        </w:rPr>
        <w:t xml:space="preserve">).  In the event that the Contractor amends the problem resolution process, notification shall be sent to the State Account Manager and an electronic copy provided to the State.  The State Contract Manager has the authority to contact the Contractor’s Account Manager directly for problem resolution if it is determined that the problem requires action from the Contractor that is swift and appropriate.  Members of the Contractor’s Account Team shall arrive onsite at the Indiana Government Center in Indianapolis by the next business day, if necessary. </w:t>
      </w:r>
    </w:p>
    <w:p w14:paraId="73E247EB" w14:textId="77777777" w:rsidR="00632A2D" w:rsidRPr="00632A2D" w:rsidRDefault="00632A2D" w:rsidP="0096560E">
      <w:pPr>
        <w:pStyle w:val="NoSpacing"/>
        <w:rPr>
          <w:rFonts w:ascii="Times New Roman" w:hAnsi="Times New Roman" w:cs="Times New Roman"/>
        </w:rPr>
      </w:pPr>
    </w:p>
    <w:p w14:paraId="4AEDEE44"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Disaster Recovery Plan</w:t>
      </w:r>
    </w:p>
    <w:p w14:paraId="24DA9620"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provide a copy of the Contractor’s most recent disaster recovery and continuity of operations plan.  The disaster recovery plan shall demonstrate that in the event of a catastrophe, the State’s inconvenience would be extremely minimal.  The plan shall include, but not limit to, the process the State should follow to escalate issues.  In the event that the Contractor amends the disaster recovery plan notification shall be sent to the State Account Manager and an electronic copy provided to the State.  The Contractor shall provide copies of the disaster recovery plan to all Ordering Agencies upon request.</w:t>
      </w:r>
    </w:p>
    <w:p w14:paraId="70BE00EB" w14:textId="77777777" w:rsidR="00632A2D" w:rsidRPr="00632A2D" w:rsidRDefault="00632A2D" w:rsidP="00632A2D">
      <w:pPr>
        <w:pStyle w:val="NoSpacing"/>
        <w:ind w:left="1440"/>
        <w:rPr>
          <w:rFonts w:ascii="Times New Roman" w:hAnsi="Times New Roman" w:cs="Times New Roman"/>
        </w:rPr>
      </w:pPr>
    </w:p>
    <w:p w14:paraId="44363986"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Customer Service Hours</w:t>
      </w:r>
    </w:p>
    <w:p w14:paraId="6F4990C9"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provide customer services for all Ordering Agencies locations Monday through Friday from 7:00AM to 5:00PM EST.  This on-going support shall be provided via a toll free telephone number, email, and fax.  The Contractor’s Dedicated Account Manager shall be accessible by phone for emergencies such as, but not limited to, disaster relief to provide assistance with customer service or orders that need to be placed. </w:t>
      </w:r>
    </w:p>
    <w:p w14:paraId="74445751" w14:textId="77777777" w:rsidR="00632A2D" w:rsidRPr="00632A2D" w:rsidRDefault="00632A2D" w:rsidP="00632A2D">
      <w:pPr>
        <w:pStyle w:val="NoSpacing"/>
        <w:ind w:left="1440"/>
        <w:rPr>
          <w:rFonts w:ascii="Times New Roman" w:hAnsi="Times New Roman" w:cs="Times New Roman"/>
        </w:rPr>
      </w:pPr>
    </w:p>
    <w:p w14:paraId="7CD6B8A1"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Customer Service Response Time</w:t>
      </w:r>
    </w:p>
    <w:p w14:paraId="54760295"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resolve all customer service issues within 48 hours of submission.</w:t>
      </w:r>
    </w:p>
    <w:p w14:paraId="4E4DDEFA" w14:textId="77777777" w:rsidR="00632A2D" w:rsidRPr="00632A2D" w:rsidRDefault="00632A2D" w:rsidP="00632A2D">
      <w:pPr>
        <w:pStyle w:val="NoSpacing"/>
        <w:ind w:left="1440"/>
        <w:rPr>
          <w:rFonts w:ascii="Times New Roman" w:hAnsi="Times New Roman" w:cs="Times New Roman"/>
        </w:rPr>
      </w:pPr>
    </w:p>
    <w:p w14:paraId="1C6FF64A"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Quality Assurance</w:t>
      </w:r>
    </w:p>
    <w:p w14:paraId="0E4823B7" w14:textId="3FAC9D40" w:rsidR="00632A2D" w:rsidRPr="00632A2D" w:rsidRDefault="00632A2D" w:rsidP="00632A2D">
      <w:pPr>
        <w:pStyle w:val="NoSpacing"/>
        <w:ind w:left="720"/>
        <w:rPr>
          <w:rFonts w:ascii="Times New Roman" w:hAnsi="Times New Roman" w:cs="Times New Roman"/>
          <w:bCs/>
        </w:rPr>
      </w:pPr>
      <w:r w:rsidRPr="00632A2D">
        <w:rPr>
          <w:rFonts w:ascii="Times New Roman" w:hAnsi="Times New Roman" w:cs="Times New Roman"/>
          <w:bCs/>
        </w:rPr>
        <w:t xml:space="preserve">The Contractor shall provide only unused products, unless otherwise agreed to by the State Account Manager.  The Contractor shall guarantee its products to be free from defects in materials and workmanship, given normal use and care, over the period of the manufacturer warranty.  The Contractor shall </w:t>
      </w:r>
      <w:del w:id="0" w:author="Author">
        <w:r w:rsidRPr="00632A2D" w:rsidDel="00851FBC">
          <w:rPr>
            <w:rFonts w:ascii="Times New Roman" w:hAnsi="Times New Roman" w:cs="Times New Roman"/>
            <w:bCs/>
          </w:rPr>
          <w:delText>repair and/or immediately</w:delText>
        </w:r>
      </w:del>
      <w:ins w:id="1" w:author="Author">
        <w:r w:rsidR="00851FBC">
          <w:rPr>
            <w:rFonts w:ascii="Times New Roman" w:hAnsi="Times New Roman" w:cs="Times New Roman"/>
            <w:bCs/>
          </w:rPr>
          <w:t>upon reasonable notice,</w:t>
        </w:r>
      </w:ins>
      <w:r w:rsidRPr="00632A2D">
        <w:rPr>
          <w:rFonts w:ascii="Times New Roman" w:hAnsi="Times New Roman" w:cs="Times New Roman"/>
          <w:bCs/>
        </w:rPr>
        <w:t xml:space="preserve"> replace any defective or failed item within the warranty period specified at no expense to the Ordering Agency (including labor, freight both ways, and materials) for products that are returned in accordance with the </w:t>
      </w:r>
      <w:r w:rsidRPr="00632A2D">
        <w:rPr>
          <w:rFonts w:ascii="Times New Roman" w:hAnsi="Times New Roman" w:cs="Times New Roman"/>
          <w:b/>
          <w:bCs/>
        </w:rPr>
        <w:t>Returns</w:t>
      </w:r>
      <w:r w:rsidRPr="00632A2D">
        <w:rPr>
          <w:rFonts w:ascii="Times New Roman" w:hAnsi="Times New Roman" w:cs="Times New Roman"/>
          <w:bCs/>
        </w:rPr>
        <w:t xml:space="preserve"> Section of this Contract.  In the event the product cannot be repaired or replaced to the satisfaction of the Ordering Agency, the Contractor shall refund any amounts paid by the Ordering Agency for the product.  The terms of this Contract shall supersede any language to the contrary on purchase orders, invoices or other documents provided by the Contractor, manufacturer or other sources.</w:t>
      </w:r>
    </w:p>
    <w:p w14:paraId="008EEB1E" w14:textId="77777777" w:rsidR="00632A2D" w:rsidRPr="00632A2D" w:rsidRDefault="00632A2D" w:rsidP="00632A2D">
      <w:pPr>
        <w:pStyle w:val="NoSpacing"/>
        <w:ind w:left="720"/>
        <w:rPr>
          <w:rFonts w:ascii="Times New Roman" w:hAnsi="Times New Roman" w:cs="Times New Roman"/>
          <w:bCs/>
        </w:rPr>
      </w:pPr>
      <w:r w:rsidRPr="00632A2D">
        <w:rPr>
          <w:rFonts w:ascii="Times New Roman" w:hAnsi="Times New Roman" w:cs="Times New Roman"/>
          <w:bCs/>
        </w:rPr>
        <w:t xml:space="preserve">    </w:t>
      </w:r>
    </w:p>
    <w:p w14:paraId="05DE83E4" w14:textId="77777777" w:rsidR="00632A2D" w:rsidRPr="00632A2D" w:rsidRDefault="00632A2D" w:rsidP="00632A2D">
      <w:pPr>
        <w:pStyle w:val="NoSpacing"/>
        <w:numPr>
          <w:ilvl w:val="0"/>
          <w:numId w:val="17"/>
        </w:numPr>
        <w:rPr>
          <w:rFonts w:ascii="Times New Roman" w:hAnsi="Times New Roman" w:cs="Times New Roman"/>
          <w:u w:val="single"/>
        </w:rPr>
      </w:pPr>
      <w:r w:rsidRPr="00632A2D">
        <w:rPr>
          <w:rFonts w:ascii="Times New Roman" w:hAnsi="Times New Roman" w:cs="Times New Roman"/>
          <w:u w:val="single"/>
        </w:rPr>
        <w:t>Warranty</w:t>
      </w:r>
    </w:p>
    <w:p w14:paraId="447678D4" w14:textId="5CE4D7D6"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lastRenderedPageBreak/>
        <w:t>Ordering Agencies are eligible to receive manufacturers’ warranties and the Contractor shall honor all manufacturers’ warranties and guarantees on entire catalog of products offered as part of this Contract.  If the manufacturer offers an on-site warranty,</w:t>
      </w:r>
      <w:ins w:id="2" w:author="Author">
        <w:r w:rsidR="00851FBC">
          <w:rPr>
            <w:rFonts w:ascii="Times New Roman" w:hAnsi="Times New Roman" w:cs="Times New Roman"/>
          </w:rPr>
          <w:t xml:space="preserve"> and the ordering Agency elects to purchase such warranties,</w:t>
        </w:r>
      </w:ins>
      <w:r w:rsidRPr="00632A2D">
        <w:rPr>
          <w:rFonts w:ascii="Times New Roman" w:hAnsi="Times New Roman" w:cs="Times New Roman"/>
        </w:rPr>
        <w:t xml:space="preserve"> those warranty services shall be passed on to the Ordering Agencies.  If a product warranty extends beyond the term of this Contract, the Contractor shall agree to provide warranty services throughout the life of the warranty.</w:t>
      </w:r>
    </w:p>
    <w:p w14:paraId="1006286E" w14:textId="77777777" w:rsidR="00632A2D" w:rsidRPr="00632A2D" w:rsidRDefault="00632A2D" w:rsidP="00632A2D">
      <w:pPr>
        <w:pStyle w:val="NoSpacing"/>
        <w:ind w:left="1440"/>
        <w:rPr>
          <w:rFonts w:ascii="Times New Roman" w:hAnsi="Times New Roman" w:cs="Times New Roman"/>
        </w:rPr>
      </w:pPr>
    </w:p>
    <w:p w14:paraId="5749BC28" w14:textId="77777777" w:rsidR="00632A2D" w:rsidRPr="00632A2D" w:rsidRDefault="00632A2D" w:rsidP="00632A2D">
      <w:pPr>
        <w:pStyle w:val="NoSpacing"/>
        <w:numPr>
          <w:ilvl w:val="0"/>
          <w:numId w:val="17"/>
        </w:numPr>
        <w:rPr>
          <w:rFonts w:ascii="Times New Roman" w:hAnsi="Times New Roman" w:cs="Times New Roman"/>
          <w:u w:val="single"/>
        </w:rPr>
      </w:pPr>
      <w:r w:rsidRPr="00632A2D">
        <w:rPr>
          <w:rFonts w:ascii="Times New Roman" w:hAnsi="Times New Roman" w:cs="Times New Roman"/>
          <w:u w:val="single"/>
        </w:rPr>
        <w:t>Product Recall Procedures</w:t>
      </w:r>
    </w:p>
    <w:p w14:paraId="42C42D36"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provide recall notification, regardless of level, in writing to the State Contract Manager and each Ordering Agency through the most expedient method possible.  The notices, at a minimum, shall include an item number, complete product description, delivery order number and disposition instructions.</w:t>
      </w:r>
    </w:p>
    <w:p w14:paraId="7B0752EB" w14:textId="77777777" w:rsidR="00632A2D" w:rsidRPr="00632A2D" w:rsidRDefault="00632A2D" w:rsidP="00632A2D">
      <w:pPr>
        <w:pStyle w:val="NoSpacing"/>
        <w:ind w:left="1440"/>
        <w:rPr>
          <w:rFonts w:ascii="Times New Roman" w:hAnsi="Times New Roman" w:cs="Times New Roman"/>
        </w:rPr>
      </w:pPr>
    </w:p>
    <w:p w14:paraId="63050D8F"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pick up, test, destroy or return recalled products to the manufacturer at no expense to the State.  The Contractor shall issue replacement of product or credit for any product removed or recalled.  Each Ordering Agency shall have the option of accepting either replacement product or credit in exchange for recalled/removed products. </w:t>
      </w:r>
    </w:p>
    <w:p w14:paraId="53E62175" w14:textId="77777777" w:rsidR="00632A2D" w:rsidRPr="00632A2D" w:rsidRDefault="00632A2D" w:rsidP="00632A2D">
      <w:pPr>
        <w:pStyle w:val="NoSpacing"/>
        <w:rPr>
          <w:rFonts w:ascii="Times New Roman" w:hAnsi="Times New Roman" w:cs="Times New Roman"/>
        </w:rPr>
      </w:pPr>
    </w:p>
    <w:p w14:paraId="3E9E5EAB" w14:textId="77777777" w:rsidR="00632A2D" w:rsidRPr="00632A2D" w:rsidRDefault="00632A2D" w:rsidP="00632A2D">
      <w:pPr>
        <w:pStyle w:val="NoSpacing"/>
        <w:numPr>
          <w:ilvl w:val="0"/>
          <w:numId w:val="17"/>
        </w:numPr>
        <w:rPr>
          <w:rFonts w:ascii="Times New Roman" w:hAnsi="Times New Roman" w:cs="Times New Roman"/>
        </w:rPr>
      </w:pPr>
      <w:r w:rsidRPr="00632A2D">
        <w:rPr>
          <w:rFonts w:ascii="Times New Roman" w:hAnsi="Times New Roman" w:cs="Times New Roman"/>
          <w:u w:val="single"/>
        </w:rPr>
        <w:t>Test Samples</w:t>
      </w:r>
    </w:p>
    <w:p w14:paraId="5CA2A5CE" w14:textId="343EFF75" w:rsidR="00632A2D" w:rsidRPr="00632A2D" w:rsidRDefault="00632A2D" w:rsidP="00632A2D">
      <w:pPr>
        <w:pStyle w:val="Default"/>
        <w:ind w:left="1440"/>
        <w:rPr>
          <w:rFonts w:ascii="Times New Roman" w:hAnsi="Times New Roman" w:cs="Times New Roman"/>
          <w:sz w:val="22"/>
          <w:szCs w:val="22"/>
        </w:rPr>
      </w:pPr>
      <w:bookmarkStart w:id="3" w:name="_Hlk54947320"/>
      <w:r w:rsidRPr="00632A2D">
        <w:rPr>
          <w:rFonts w:ascii="Times New Roman" w:hAnsi="Times New Roman" w:cs="Times New Roman"/>
          <w:sz w:val="22"/>
          <w:szCs w:val="22"/>
        </w:rPr>
        <w:t>Contractor shall supply sample products</w:t>
      </w:r>
      <w:ins w:id="4" w:author="Author">
        <w:r w:rsidR="00851FBC">
          <w:rPr>
            <w:rFonts w:ascii="Times New Roman" w:hAnsi="Times New Roman" w:cs="Times New Roman"/>
            <w:sz w:val="22"/>
            <w:szCs w:val="22"/>
          </w:rPr>
          <w:t xml:space="preserve">, </w:t>
        </w:r>
        <w:del w:id="5" w:author="Author">
          <w:r w:rsidR="00851FBC" w:rsidDel="00F8752B">
            <w:rPr>
              <w:rFonts w:ascii="Times New Roman" w:hAnsi="Times New Roman" w:cs="Times New Roman"/>
              <w:sz w:val="22"/>
              <w:szCs w:val="22"/>
            </w:rPr>
            <w:delText>at additional cost to the Ordering Agency,</w:delText>
          </w:r>
        </w:del>
      </w:ins>
      <w:del w:id="6" w:author="Author">
        <w:r w:rsidRPr="00632A2D" w:rsidDel="00F8752B">
          <w:rPr>
            <w:rFonts w:ascii="Times New Roman" w:hAnsi="Times New Roman" w:cs="Times New Roman"/>
            <w:sz w:val="22"/>
            <w:szCs w:val="22"/>
          </w:rPr>
          <w:delText xml:space="preserve"> in sufficient quantities for testing purposes when reasonable and requested.  The Contractor shall contact the State Account Manager in instances where the request for samples is believed to be unreasonable.  The State Account Manager shall deem if the request is reasonable or unreasonable.</w:delText>
        </w:r>
      </w:del>
      <w:ins w:id="7" w:author="Author">
        <w:r w:rsidR="00F8752B">
          <w:rPr>
            <w:rFonts w:ascii="Times New Roman" w:hAnsi="Times New Roman" w:cs="Times New Roman"/>
            <w:sz w:val="22"/>
            <w:szCs w:val="22"/>
          </w:rPr>
          <w:t xml:space="preserve"> By mutual agreement of the parties.</w:t>
        </w:r>
      </w:ins>
      <w:r w:rsidRPr="00632A2D">
        <w:rPr>
          <w:rFonts w:ascii="Times New Roman" w:hAnsi="Times New Roman" w:cs="Times New Roman"/>
          <w:sz w:val="22"/>
          <w:szCs w:val="22"/>
        </w:rPr>
        <w:t xml:space="preserve">  </w:t>
      </w:r>
      <w:del w:id="8" w:author="Author">
        <w:r w:rsidRPr="00632A2D" w:rsidDel="00851FBC">
          <w:rPr>
            <w:rFonts w:ascii="Times New Roman" w:hAnsi="Times New Roman" w:cs="Times New Roman"/>
            <w:sz w:val="22"/>
            <w:szCs w:val="22"/>
          </w:rPr>
          <w:delText>Samples shall be provided at no expense to the Ordering Agency and delivered within 2 – 4 business days of request.</w:delText>
        </w:r>
      </w:del>
    </w:p>
    <w:bookmarkEnd w:id="3"/>
    <w:p w14:paraId="66BFA7F3" w14:textId="77777777" w:rsidR="00632A2D" w:rsidRPr="00632A2D" w:rsidRDefault="00632A2D" w:rsidP="00632A2D">
      <w:pPr>
        <w:pStyle w:val="NoSpacing"/>
        <w:rPr>
          <w:rFonts w:ascii="Times New Roman" w:hAnsi="Times New Roman" w:cs="Times New Roman"/>
        </w:rPr>
      </w:pPr>
    </w:p>
    <w:p w14:paraId="619B067E"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Ordering</w:t>
      </w:r>
    </w:p>
    <w:p w14:paraId="1354FB39" w14:textId="77777777" w:rsidR="00632A2D" w:rsidRPr="00632A2D" w:rsidRDefault="00632A2D" w:rsidP="00632A2D">
      <w:pPr>
        <w:numPr>
          <w:ilvl w:val="0"/>
          <w:numId w:val="29"/>
        </w:numPr>
        <w:autoSpaceDE w:val="0"/>
        <w:autoSpaceDN w:val="0"/>
        <w:adjustRightInd w:val="0"/>
        <w:spacing w:after="0" w:line="240" w:lineRule="auto"/>
        <w:rPr>
          <w:rFonts w:ascii="Times New Roman" w:hAnsi="Times New Roman" w:cs="Times New Roman"/>
          <w:color w:val="000000"/>
          <w:u w:val="single"/>
        </w:rPr>
      </w:pPr>
      <w:r w:rsidRPr="00632A2D">
        <w:rPr>
          <w:rFonts w:ascii="Times New Roman" w:hAnsi="Times New Roman" w:cs="Times New Roman"/>
          <w:color w:val="000000"/>
          <w:u w:val="single"/>
        </w:rPr>
        <w:t>Hard Copy Catalog</w:t>
      </w:r>
    </w:p>
    <w:p w14:paraId="3E367F51" w14:textId="67168A39" w:rsidR="00632A2D" w:rsidRDefault="00851FBC" w:rsidP="00632A2D">
      <w:pPr>
        <w:autoSpaceDE w:val="0"/>
        <w:autoSpaceDN w:val="0"/>
        <w:adjustRightInd w:val="0"/>
        <w:spacing w:after="0" w:line="240" w:lineRule="auto"/>
        <w:ind w:left="1440"/>
        <w:rPr>
          <w:rFonts w:ascii="Times New Roman" w:hAnsi="Times New Roman" w:cs="Times New Roman"/>
          <w:color w:val="000000"/>
        </w:rPr>
      </w:pPr>
      <w:ins w:id="9" w:author="Author">
        <w:r>
          <w:rPr>
            <w:rFonts w:ascii="Times New Roman" w:hAnsi="Times New Roman" w:cs="Times New Roman"/>
            <w:color w:val="000000"/>
          </w:rPr>
          <w:t xml:space="preserve">If available, </w:t>
        </w:r>
      </w:ins>
      <w:del w:id="10" w:author="Author">
        <w:r w:rsidR="00632A2D" w:rsidRPr="00632A2D" w:rsidDel="00851FBC">
          <w:rPr>
            <w:rFonts w:ascii="Times New Roman" w:hAnsi="Times New Roman" w:cs="Times New Roman"/>
            <w:color w:val="000000"/>
          </w:rPr>
          <w:delText>H</w:delText>
        </w:r>
      </w:del>
      <w:ins w:id="11" w:author="Author">
        <w:r>
          <w:rPr>
            <w:rFonts w:ascii="Times New Roman" w:hAnsi="Times New Roman" w:cs="Times New Roman"/>
            <w:color w:val="000000"/>
          </w:rPr>
          <w:t>h</w:t>
        </w:r>
      </w:ins>
      <w:r w:rsidR="00632A2D" w:rsidRPr="00632A2D">
        <w:rPr>
          <w:rFonts w:ascii="Times New Roman" w:hAnsi="Times New Roman" w:cs="Times New Roman"/>
          <w:color w:val="000000"/>
        </w:rPr>
        <w:t xml:space="preserve">ard copies of the Indiana </w:t>
      </w:r>
      <w:r w:rsidR="0096560E">
        <w:rPr>
          <w:rFonts w:ascii="Times New Roman" w:hAnsi="Times New Roman" w:cs="Times New Roman"/>
          <w:color w:val="000000"/>
        </w:rPr>
        <w:t xml:space="preserve">Laboratory Supplies </w:t>
      </w:r>
      <w:r w:rsidR="00632A2D" w:rsidRPr="00632A2D">
        <w:rPr>
          <w:rFonts w:ascii="Times New Roman" w:hAnsi="Times New Roman" w:cs="Times New Roman"/>
          <w:color w:val="000000"/>
        </w:rPr>
        <w:t xml:space="preserve">Catalog shall be available upon request, at no cost, to Ordering Agencies for ordering under this Contract. Requests for hard copy catalogs should be submitted to Customer Service. </w:t>
      </w:r>
    </w:p>
    <w:p w14:paraId="6A714B3B" w14:textId="77777777" w:rsidR="008275C9" w:rsidRPr="00632A2D" w:rsidRDefault="008275C9" w:rsidP="00632A2D">
      <w:pPr>
        <w:autoSpaceDE w:val="0"/>
        <w:autoSpaceDN w:val="0"/>
        <w:adjustRightInd w:val="0"/>
        <w:spacing w:after="0" w:line="240" w:lineRule="auto"/>
        <w:ind w:left="1440"/>
        <w:rPr>
          <w:rFonts w:ascii="Times New Roman" w:hAnsi="Times New Roman" w:cs="Times New Roman"/>
          <w:color w:val="000000"/>
          <w:u w:val="single"/>
        </w:rPr>
      </w:pPr>
    </w:p>
    <w:tbl>
      <w:tblPr>
        <w:tblW w:w="0" w:type="auto"/>
        <w:jc w:val="center"/>
        <w:tblBorders>
          <w:top w:val="single" w:sz="8" w:space="0" w:color="000000"/>
          <w:left w:val="single" w:sz="8" w:space="0" w:color="000000"/>
          <w:bottom w:val="single" w:sz="8" w:space="0" w:color="000000"/>
          <w:right w:val="single" w:sz="8" w:space="0" w:color="000000"/>
        </w:tblBorders>
        <w:tblLayout w:type="fixed"/>
        <w:tblCellMar>
          <w:left w:w="10" w:type="dxa"/>
          <w:right w:w="10" w:type="dxa"/>
        </w:tblCellMar>
        <w:tblLook w:val="0000" w:firstRow="0" w:lastRow="0" w:firstColumn="0" w:lastColumn="0" w:noHBand="0" w:noVBand="0"/>
      </w:tblPr>
      <w:tblGrid>
        <w:gridCol w:w="1450"/>
        <w:gridCol w:w="3998"/>
      </w:tblGrid>
      <w:tr w:rsidR="00632A2D" w:rsidRPr="00632A2D" w14:paraId="7CCD1350" w14:textId="77777777" w:rsidTr="00632A2D">
        <w:trPr>
          <w:trHeight w:val="138"/>
          <w:jc w:val="center"/>
        </w:trPr>
        <w:tc>
          <w:tcPr>
            <w:tcW w:w="5448" w:type="dxa"/>
            <w:gridSpan w:val="2"/>
            <w:tcBorders>
              <w:top w:val="single" w:sz="8" w:space="0" w:color="000000"/>
              <w:bottom w:val="single" w:sz="8" w:space="0" w:color="000000"/>
            </w:tcBorders>
            <w:shd w:val="clear" w:color="auto" w:fill="FFFFFF"/>
          </w:tcPr>
          <w:p w14:paraId="4BBF1673" w14:textId="77777777" w:rsidR="00632A2D" w:rsidRPr="00632A2D" w:rsidRDefault="00632A2D" w:rsidP="00632A2D">
            <w:pPr>
              <w:autoSpaceDE w:val="0"/>
              <w:autoSpaceDN w:val="0"/>
              <w:adjustRightInd w:val="0"/>
              <w:jc w:val="center"/>
              <w:rPr>
                <w:rFonts w:ascii="Times New Roman" w:hAnsi="Times New Roman" w:cs="Times New Roman"/>
                <w:color w:val="000000"/>
              </w:rPr>
            </w:pPr>
            <w:r w:rsidRPr="00632A2D">
              <w:rPr>
                <w:rFonts w:ascii="Times New Roman" w:hAnsi="Times New Roman" w:cs="Times New Roman"/>
                <w:b/>
                <w:bCs/>
                <w:color w:val="000000"/>
              </w:rPr>
              <w:t xml:space="preserve">REQUEST HARD COPY CATALOG </w:t>
            </w:r>
          </w:p>
        </w:tc>
      </w:tr>
      <w:tr w:rsidR="00632A2D" w:rsidRPr="00632A2D" w14:paraId="03908C9F" w14:textId="77777777" w:rsidTr="00632A2D">
        <w:trPr>
          <w:trHeight w:val="139"/>
          <w:jc w:val="center"/>
        </w:trPr>
        <w:tc>
          <w:tcPr>
            <w:tcW w:w="1450" w:type="dxa"/>
            <w:tcBorders>
              <w:top w:val="single" w:sz="8" w:space="0" w:color="000000"/>
              <w:bottom w:val="single" w:sz="8" w:space="0" w:color="000000"/>
              <w:right w:val="single" w:sz="8" w:space="0" w:color="000000"/>
            </w:tcBorders>
            <w:shd w:val="clear" w:color="auto" w:fill="FFFFFF"/>
          </w:tcPr>
          <w:p w14:paraId="626AE696" w14:textId="77777777" w:rsidR="00632A2D" w:rsidRPr="00632A2D" w:rsidRDefault="00632A2D" w:rsidP="00632A2D">
            <w:pPr>
              <w:autoSpaceDE w:val="0"/>
              <w:autoSpaceDN w:val="0"/>
              <w:adjustRightInd w:val="0"/>
              <w:rPr>
                <w:rFonts w:ascii="Times New Roman" w:hAnsi="Times New Roman" w:cs="Times New Roman"/>
                <w:color w:val="000000"/>
              </w:rPr>
            </w:pPr>
            <w:r w:rsidRPr="00632A2D">
              <w:rPr>
                <w:rFonts w:ascii="Times New Roman" w:hAnsi="Times New Roman" w:cs="Times New Roman"/>
                <w:b/>
                <w:bCs/>
                <w:color w:val="000000"/>
              </w:rPr>
              <w:t xml:space="preserve">Contact: </w:t>
            </w:r>
          </w:p>
        </w:tc>
        <w:tc>
          <w:tcPr>
            <w:tcW w:w="3998" w:type="dxa"/>
            <w:tcBorders>
              <w:top w:val="single" w:sz="8" w:space="0" w:color="000000"/>
              <w:left w:val="single" w:sz="8" w:space="0" w:color="000000"/>
              <w:bottom w:val="single" w:sz="8" w:space="0" w:color="000000"/>
            </w:tcBorders>
            <w:shd w:val="clear" w:color="auto" w:fill="FFFFFF"/>
          </w:tcPr>
          <w:p w14:paraId="3A1CF284" w14:textId="77777777" w:rsidR="00632A2D" w:rsidRPr="00632A2D" w:rsidRDefault="00632A2D" w:rsidP="00632A2D">
            <w:pPr>
              <w:autoSpaceDE w:val="0"/>
              <w:autoSpaceDN w:val="0"/>
              <w:adjustRightInd w:val="0"/>
              <w:rPr>
                <w:rFonts w:ascii="Times New Roman" w:hAnsi="Times New Roman" w:cs="Times New Roman"/>
                <w:color w:val="000000"/>
              </w:rPr>
            </w:pPr>
          </w:p>
        </w:tc>
      </w:tr>
      <w:tr w:rsidR="00632A2D" w:rsidRPr="00632A2D" w14:paraId="35CF00CC" w14:textId="77777777" w:rsidTr="00632A2D">
        <w:trPr>
          <w:trHeight w:val="139"/>
          <w:jc w:val="center"/>
        </w:trPr>
        <w:tc>
          <w:tcPr>
            <w:tcW w:w="1450" w:type="dxa"/>
            <w:tcBorders>
              <w:top w:val="single" w:sz="8" w:space="0" w:color="000000"/>
              <w:bottom w:val="single" w:sz="8" w:space="0" w:color="000000"/>
              <w:right w:val="single" w:sz="8" w:space="0" w:color="000000"/>
            </w:tcBorders>
            <w:shd w:val="clear" w:color="auto" w:fill="FFFFFF"/>
          </w:tcPr>
          <w:p w14:paraId="5B6F5AFE" w14:textId="77777777" w:rsidR="00632A2D" w:rsidRPr="00632A2D" w:rsidRDefault="00632A2D" w:rsidP="00632A2D">
            <w:pPr>
              <w:autoSpaceDE w:val="0"/>
              <w:autoSpaceDN w:val="0"/>
              <w:adjustRightInd w:val="0"/>
              <w:rPr>
                <w:rFonts w:ascii="Times New Roman" w:hAnsi="Times New Roman" w:cs="Times New Roman"/>
                <w:color w:val="000000"/>
              </w:rPr>
            </w:pPr>
            <w:r w:rsidRPr="00632A2D">
              <w:rPr>
                <w:rFonts w:ascii="Times New Roman" w:hAnsi="Times New Roman" w:cs="Times New Roman"/>
                <w:b/>
                <w:bCs/>
                <w:color w:val="000000"/>
              </w:rPr>
              <w:t xml:space="preserve">Telephone: </w:t>
            </w:r>
          </w:p>
        </w:tc>
        <w:tc>
          <w:tcPr>
            <w:tcW w:w="3998" w:type="dxa"/>
            <w:tcBorders>
              <w:top w:val="single" w:sz="8" w:space="0" w:color="000000"/>
              <w:left w:val="single" w:sz="8" w:space="0" w:color="000000"/>
              <w:bottom w:val="single" w:sz="8" w:space="0" w:color="000000"/>
            </w:tcBorders>
            <w:shd w:val="clear" w:color="auto" w:fill="FFFFFF"/>
          </w:tcPr>
          <w:p w14:paraId="5A02BB0E" w14:textId="77777777" w:rsidR="00632A2D" w:rsidRPr="00632A2D" w:rsidRDefault="00632A2D" w:rsidP="00632A2D">
            <w:pPr>
              <w:autoSpaceDE w:val="0"/>
              <w:autoSpaceDN w:val="0"/>
              <w:adjustRightInd w:val="0"/>
              <w:rPr>
                <w:rFonts w:ascii="Times New Roman" w:hAnsi="Times New Roman" w:cs="Times New Roman"/>
                <w:color w:val="000000"/>
              </w:rPr>
            </w:pPr>
          </w:p>
        </w:tc>
      </w:tr>
      <w:tr w:rsidR="00632A2D" w:rsidRPr="00632A2D" w14:paraId="24E0E0C5" w14:textId="77777777" w:rsidTr="00632A2D">
        <w:trPr>
          <w:trHeight w:val="139"/>
          <w:jc w:val="center"/>
        </w:trPr>
        <w:tc>
          <w:tcPr>
            <w:tcW w:w="1450" w:type="dxa"/>
            <w:tcBorders>
              <w:top w:val="single" w:sz="8" w:space="0" w:color="000000"/>
              <w:bottom w:val="single" w:sz="8" w:space="0" w:color="000000"/>
              <w:right w:val="single" w:sz="8" w:space="0" w:color="000000"/>
            </w:tcBorders>
            <w:shd w:val="clear" w:color="auto" w:fill="FFFFFF"/>
          </w:tcPr>
          <w:p w14:paraId="615E5D7C" w14:textId="77777777" w:rsidR="00632A2D" w:rsidRPr="00632A2D" w:rsidRDefault="00632A2D" w:rsidP="00632A2D">
            <w:pPr>
              <w:autoSpaceDE w:val="0"/>
              <w:autoSpaceDN w:val="0"/>
              <w:adjustRightInd w:val="0"/>
              <w:rPr>
                <w:rFonts w:ascii="Times New Roman" w:hAnsi="Times New Roman" w:cs="Times New Roman"/>
                <w:color w:val="000000"/>
              </w:rPr>
            </w:pPr>
            <w:r w:rsidRPr="00632A2D">
              <w:rPr>
                <w:rFonts w:ascii="Times New Roman" w:hAnsi="Times New Roman" w:cs="Times New Roman"/>
                <w:b/>
                <w:bCs/>
                <w:color w:val="000000"/>
              </w:rPr>
              <w:t xml:space="preserve">Facsimile: </w:t>
            </w:r>
          </w:p>
        </w:tc>
        <w:tc>
          <w:tcPr>
            <w:tcW w:w="3998" w:type="dxa"/>
            <w:tcBorders>
              <w:top w:val="single" w:sz="8" w:space="0" w:color="000000"/>
              <w:left w:val="single" w:sz="8" w:space="0" w:color="000000"/>
              <w:bottom w:val="single" w:sz="8" w:space="0" w:color="000000"/>
            </w:tcBorders>
            <w:shd w:val="clear" w:color="auto" w:fill="FFFFFF"/>
          </w:tcPr>
          <w:p w14:paraId="7C3553E8" w14:textId="77777777" w:rsidR="00632A2D" w:rsidRPr="00632A2D" w:rsidRDefault="00632A2D" w:rsidP="00632A2D">
            <w:pPr>
              <w:autoSpaceDE w:val="0"/>
              <w:autoSpaceDN w:val="0"/>
              <w:adjustRightInd w:val="0"/>
              <w:rPr>
                <w:rFonts w:ascii="Times New Roman" w:hAnsi="Times New Roman" w:cs="Times New Roman"/>
                <w:color w:val="000000"/>
              </w:rPr>
            </w:pPr>
          </w:p>
        </w:tc>
      </w:tr>
      <w:tr w:rsidR="00632A2D" w:rsidRPr="00632A2D" w14:paraId="561DE807" w14:textId="77777777" w:rsidTr="00632A2D">
        <w:trPr>
          <w:trHeight w:val="139"/>
          <w:jc w:val="center"/>
        </w:trPr>
        <w:tc>
          <w:tcPr>
            <w:tcW w:w="1450" w:type="dxa"/>
            <w:tcBorders>
              <w:top w:val="single" w:sz="8" w:space="0" w:color="000000"/>
              <w:bottom w:val="single" w:sz="8" w:space="0" w:color="000000"/>
              <w:right w:val="single" w:sz="8" w:space="0" w:color="000000"/>
            </w:tcBorders>
            <w:shd w:val="clear" w:color="auto" w:fill="FFFFFF"/>
          </w:tcPr>
          <w:p w14:paraId="621BB836" w14:textId="77777777" w:rsidR="00632A2D" w:rsidRPr="00632A2D" w:rsidRDefault="00632A2D" w:rsidP="00632A2D">
            <w:pPr>
              <w:autoSpaceDE w:val="0"/>
              <w:autoSpaceDN w:val="0"/>
              <w:adjustRightInd w:val="0"/>
              <w:rPr>
                <w:rFonts w:ascii="Times New Roman" w:hAnsi="Times New Roman" w:cs="Times New Roman"/>
                <w:color w:val="000000"/>
              </w:rPr>
            </w:pPr>
            <w:r w:rsidRPr="00632A2D">
              <w:rPr>
                <w:rFonts w:ascii="Times New Roman" w:hAnsi="Times New Roman" w:cs="Times New Roman"/>
                <w:b/>
                <w:bCs/>
                <w:color w:val="000000"/>
              </w:rPr>
              <w:t xml:space="preserve">Email: </w:t>
            </w:r>
          </w:p>
        </w:tc>
        <w:tc>
          <w:tcPr>
            <w:tcW w:w="3998" w:type="dxa"/>
            <w:tcBorders>
              <w:top w:val="single" w:sz="8" w:space="0" w:color="000000"/>
              <w:left w:val="single" w:sz="8" w:space="0" w:color="000000"/>
              <w:bottom w:val="single" w:sz="8" w:space="0" w:color="000000"/>
            </w:tcBorders>
            <w:shd w:val="clear" w:color="auto" w:fill="FFFFFF"/>
          </w:tcPr>
          <w:p w14:paraId="5C76D6DE" w14:textId="77777777" w:rsidR="00632A2D" w:rsidRPr="00632A2D" w:rsidRDefault="00632A2D" w:rsidP="00632A2D">
            <w:pPr>
              <w:autoSpaceDE w:val="0"/>
              <w:autoSpaceDN w:val="0"/>
              <w:adjustRightInd w:val="0"/>
              <w:rPr>
                <w:rFonts w:ascii="Times New Roman" w:hAnsi="Times New Roman" w:cs="Times New Roman"/>
                <w:color w:val="000000"/>
              </w:rPr>
            </w:pPr>
          </w:p>
        </w:tc>
      </w:tr>
    </w:tbl>
    <w:p w14:paraId="545B252A" w14:textId="77777777" w:rsidR="00632A2D" w:rsidRPr="00632A2D" w:rsidRDefault="00632A2D" w:rsidP="00632A2D">
      <w:pPr>
        <w:autoSpaceDE w:val="0"/>
        <w:autoSpaceDN w:val="0"/>
        <w:adjustRightInd w:val="0"/>
        <w:spacing w:after="0" w:line="240" w:lineRule="auto"/>
        <w:ind w:left="936"/>
        <w:rPr>
          <w:rFonts w:ascii="Times New Roman" w:hAnsi="Times New Roman" w:cs="Times New Roman"/>
          <w:color w:val="000000"/>
          <w:u w:val="single"/>
        </w:rPr>
      </w:pPr>
    </w:p>
    <w:p w14:paraId="47ADA72E" w14:textId="77777777" w:rsidR="00632A2D" w:rsidRPr="00632A2D" w:rsidRDefault="00632A2D" w:rsidP="00632A2D">
      <w:pPr>
        <w:numPr>
          <w:ilvl w:val="0"/>
          <w:numId w:val="29"/>
        </w:numPr>
        <w:autoSpaceDE w:val="0"/>
        <w:autoSpaceDN w:val="0"/>
        <w:adjustRightInd w:val="0"/>
        <w:spacing w:after="0" w:line="240" w:lineRule="auto"/>
        <w:rPr>
          <w:rFonts w:ascii="Times New Roman" w:hAnsi="Times New Roman" w:cs="Times New Roman"/>
          <w:color w:val="000000"/>
          <w:u w:val="single"/>
        </w:rPr>
      </w:pPr>
      <w:r w:rsidRPr="00632A2D">
        <w:rPr>
          <w:rFonts w:ascii="Times New Roman" w:hAnsi="Times New Roman" w:cs="Times New Roman"/>
          <w:color w:val="000000"/>
          <w:u w:val="single"/>
        </w:rPr>
        <w:t>Electronic Catalog</w:t>
      </w:r>
    </w:p>
    <w:p w14:paraId="6BF37144" w14:textId="1566F74E" w:rsidR="00632A2D" w:rsidRPr="00632A2D" w:rsidRDefault="00632A2D" w:rsidP="00632A2D">
      <w:pPr>
        <w:autoSpaceDE w:val="0"/>
        <w:autoSpaceDN w:val="0"/>
        <w:adjustRightInd w:val="0"/>
        <w:spacing w:after="0" w:line="240" w:lineRule="auto"/>
        <w:ind w:left="1440"/>
        <w:rPr>
          <w:rFonts w:ascii="Times New Roman" w:hAnsi="Times New Roman" w:cs="Times New Roman"/>
          <w:color w:val="000000"/>
          <w:u w:val="single"/>
        </w:rPr>
      </w:pPr>
      <w:r w:rsidRPr="00632A2D">
        <w:rPr>
          <w:rFonts w:ascii="Times New Roman" w:hAnsi="Times New Roman" w:cs="Times New Roman"/>
          <w:color w:val="000000"/>
        </w:rPr>
        <w:t xml:space="preserve">The contract items listed in the Indiana </w:t>
      </w:r>
      <w:r w:rsidR="0096560E">
        <w:rPr>
          <w:rFonts w:ascii="Times New Roman" w:hAnsi="Times New Roman" w:cs="Times New Roman"/>
          <w:color w:val="000000"/>
        </w:rPr>
        <w:t xml:space="preserve">Laboratory Supplies </w:t>
      </w:r>
      <w:r w:rsidRPr="00632A2D">
        <w:rPr>
          <w:rFonts w:ascii="Times New Roman" w:hAnsi="Times New Roman" w:cs="Times New Roman"/>
          <w:color w:val="000000"/>
        </w:rPr>
        <w:t xml:space="preserve">Catalog shall be available for viewing through the Contractor’s website.  The Contractor’s electronic catalog provided as part of the online ordering system contains only those items available in the Indiana </w:t>
      </w:r>
      <w:r w:rsidR="0096560E">
        <w:rPr>
          <w:rFonts w:ascii="Times New Roman" w:hAnsi="Times New Roman" w:cs="Times New Roman"/>
          <w:color w:val="000000"/>
        </w:rPr>
        <w:t>Laboratory Supplies C</w:t>
      </w:r>
      <w:r w:rsidRPr="00632A2D">
        <w:rPr>
          <w:rFonts w:ascii="Times New Roman" w:hAnsi="Times New Roman" w:cs="Times New Roman"/>
          <w:color w:val="000000"/>
        </w:rPr>
        <w:t xml:space="preserve">atalog. </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CellMar>
          <w:left w:w="10" w:type="dxa"/>
          <w:right w:w="10" w:type="dxa"/>
        </w:tblCellMar>
        <w:tblLook w:val="0000" w:firstRow="0" w:lastRow="0" w:firstColumn="0" w:lastColumn="0" w:noHBand="0" w:noVBand="0"/>
      </w:tblPr>
      <w:tblGrid>
        <w:gridCol w:w="1308"/>
        <w:gridCol w:w="2993"/>
      </w:tblGrid>
      <w:tr w:rsidR="00632A2D" w:rsidRPr="00632A2D" w14:paraId="2C672065" w14:textId="77777777" w:rsidTr="00632A2D">
        <w:trPr>
          <w:trHeight w:val="138"/>
          <w:jc w:val="center"/>
        </w:trPr>
        <w:tc>
          <w:tcPr>
            <w:tcW w:w="4301" w:type="dxa"/>
            <w:gridSpan w:val="2"/>
            <w:tcBorders>
              <w:top w:val="single" w:sz="8" w:space="0" w:color="000000"/>
              <w:bottom w:val="single" w:sz="8" w:space="0" w:color="000000"/>
            </w:tcBorders>
            <w:shd w:val="clear" w:color="auto" w:fill="FFFFFF"/>
          </w:tcPr>
          <w:p w14:paraId="754D2A92" w14:textId="77777777" w:rsidR="00632A2D" w:rsidRPr="00632A2D" w:rsidRDefault="00632A2D" w:rsidP="00632A2D">
            <w:pPr>
              <w:autoSpaceDE w:val="0"/>
              <w:autoSpaceDN w:val="0"/>
              <w:adjustRightInd w:val="0"/>
              <w:jc w:val="center"/>
              <w:rPr>
                <w:rFonts w:ascii="Times New Roman" w:hAnsi="Times New Roman" w:cs="Times New Roman"/>
                <w:color w:val="000000"/>
              </w:rPr>
            </w:pPr>
            <w:r w:rsidRPr="00632A2D">
              <w:rPr>
                <w:rFonts w:ascii="Times New Roman" w:hAnsi="Times New Roman" w:cs="Times New Roman"/>
                <w:b/>
                <w:bCs/>
                <w:color w:val="000000"/>
              </w:rPr>
              <w:lastRenderedPageBreak/>
              <w:t xml:space="preserve">VIEW ELECTRONIC CATALOG </w:t>
            </w:r>
          </w:p>
        </w:tc>
      </w:tr>
      <w:tr w:rsidR="00632A2D" w:rsidRPr="00632A2D" w14:paraId="2CC5DE00" w14:textId="77777777" w:rsidTr="00632A2D">
        <w:trPr>
          <w:trHeight w:val="255"/>
          <w:jc w:val="center"/>
        </w:trPr>
        <w:tc>
          <w:tcPr>
            <w:tcW w:w="1308" w:type="dxa"/>
            <w:tcBorders>
              <w:top w:val="single" w:sz="8" w:space="0" w:color="000000"/>
              <w:bottom w:val="single" w:sz="8" w:space="0" w:color="000000"/>
              <w:right w:val="single" w:sz="8" w:space="0" w:color="000000"/>
            </w:tcBorders>
            <w:shd w:val="clear" w:color="auto" w:fill="FFFFFF"/>
          </w:tcPr>
          <w:p w14:paraId="0B529830" w14:textId="77777777" w:rsidR="00632A2D" w:rsidRPr="00632A2D" w:rsidRDefault="00632A2D" w:rsidP="00632A2D">
            <w:pPr>
              <w:autoSpaceDE w:val="0"/>
              <w:autoSpaceDN w:val="0"/>
              <w:adjustRightInd w:val="0"/>
              <w:rPr>
                <w:rFonts w:ascii="Times New Roman" w:hAnsi="Times New Roman" w:cs="Times New Roman"/>
                <w:color w:val="000000"/>
                <w:highlight w:val="yellow"/>
              </w:rPr>
            </w:pPr>
            <w:r w:rsidRPr="00632A2D">
              <w:rPr>
                <w:rFonts w:ascii="Times New Roman" w:hAnsi="Times New Roman" w:cs="Times New Roman"/>
                <w:b/>
                <w:bCs/>
                <w:color w:val="000000"/>
              </w:rPr>
              <w:t>Website:</w:t>
            </w:r>
          </w:p>
        </w:tc>
        <w:tc>
          <w:tcPr>
            <w:tcW w:w="2993" w:type="dxa"/>
            <w:tcBorders>
              <w:top w:val="single" w:sz="8" w:space="0" w:color="000000"/>
              <w:left w:val="single" w:sz="8" w:space="0" w:color="000000"/>
              <w:bottom w:val="single" w:sz="8" w:space="0" w:color="000000"/>
            </w:tcBorders>
            <w:shd w:val="clear" w:color="auto" w:fill="FFFFFF"/>
          </w:tcPr>
          <w:p w14:paraId="7AA52693" w14:textId="77777777" w:rsidR="00632A2D" w:rsidRPr="00632A2D" w:rsidRDefault="00632A2D" w:rsidP="00632A2D">
            <w:pPr>
              <w:autoSpaceDE w:val="0"/>
              <w:autoSpaceDN w:val="0"/>
              <w:adjustRightInd w:val="0"/>
              <w:jc w:val="center"/>
              <w:rPr>
                <w:rFonts w:ascii="Times New Roman" w:hAnsi="Times New Roman" w:cs="Times New Roman"/>
                <w:color w:val="000000"/>
              </w:rPr>
            </w:pPr>
          </w:p>
        </w:tc>
      </w:tr>
    </w:tbl>
    <w:p w14:paraId="3DE25E92" w14:textId="77777777" w:rsidR="00632A2D" w:rsidRPr="00632A2D" w:rsidRDefault="00632A2D" w:rsidP="00632A2D">
      <w:pPr>
        <w:pStyle w:val="PSBody1"/>
        <w:autoSpaceDE w:val="0"/>
        <w:autoSpaceDN w:val="0"/>
        <w:adjustRightInd w:val="0"/>
        <w:ind w:left="1620" w:right="-240" w:firstLine="540"/>
        <w:rPr>
          <w:rFonts w:ascii="Times New Roman" w:hAnsi="Times New Roman" w:cs="Times New Roman"/>
          <w:color w:val="000000"/>
          <w:sz w:val="22"/>
          <w:szCs w:val="22"/>
        </w:rPr>
      </w:pPr>
    </w:p>
    <w:p w14:paraId="3052E633" w14:textId="77777777" w:rsidR="00632A2D" w:rsidRPr="00632A2D" w:rsidRDefault="00632A2D" w:rsidP="00632A2D">
      <w:pPr>
        <w:pStyle w:val="PSBody1"/>
        <w:numPr>
          <w:ilvl w:val="0"/>
          <w:numId w:val="29"/>
        </w:numPr>
        <w:autoSpaceDE w:val="0"/>
        <w:autoSpaceDN w:val="0"/>
        <w:adjustRightInd w:val="0"/>
        <w:ind w:right="-240"/>
        <w:rPr>
          <w:rFonts w:ascii="Times New Roman" w:hAnsi="Times New Roman" w:cs="Times New Roman"/>
          <w:color w:val="000000"/>
          <w:sz w:val="22"/>
          <w:szCs w:val="22"/>
          <w:u w:val="single"/>
        </w:rPr>
      </w:pPr>
      <w:r w:rsidRPr="00632A2D">
        <w:rPr>
          <w:rFonts w:ascii="Times New Roman" w:hAnsi="Times New Roman" w:cs="Times New Roman"/>
          <w:color w:val="000000"/>
          <w:sz w:val="22"/>
          <w:szCs w:val="22"/>
          <w:u w:val="single"/>
        </w:rPr>
        <w:t>User Access:</w:t>
      </w:r>
    </w:p>
    <w:p w14:paraId="7756003A" w14:textId="77777777" w:rsidR="00632A2D" w:rsidRPr="00632A2D" w:rsidRDefault="00632A2D" w:rsidP="00632A2D">
      <w:pPr>
        <w:pStyle w:val="PSBody1"/>
        <w:autoSpaceDE w:val="0"/>
        <w:autoSpaceDN w:val="0"/>
        <w:adjustRightInd w:val="0"/>
        <w:ind w:left="1440" w:right="-240"/>
        <w:rPr>
          <w:rFonts w:ascii="Times New Roman" w:hAnsi="Times New Roman" w:cs="Times New Roman"/>
          <w:color w:val="000000"/>
          <w:sz w:val="22"/>
          <w:szCs w:val="22"/>
        </w:rPr>
      </w:pPr>
      <w:r w:rsidRPr="00632A2D">
        <w:rPr>
          <w:rFonts w:ascii="Times New Roman" w:hAnsi="Times New Roman" w:cs="Times New Roman"/>
          <w:color w:val="000000"/>
          <w:sz w:val="22"/>
          <w:szCs w:val="22"/>
        </w:rPr>
        <w:t>State Agency personnel shall be able to access an electronic catalog with the Contractor.  Users shall not have the authority to purchase or create orders through the electronic catalog.  Users shall have the following capabilities within the electronic catalog:</w:t>
      </w:r>
    </w:p>
    <w:p w14:paraId="395398C6" w14:textId="77777777" w:rsidR="00632A2D" w:rsidRPr="00632A2D" w:rsidRDefault="00632A2D" w:rsidP="00632A2D">
      <w:pPr>
        <w:pStyle w:val="PSBody1"/>
        <w:numPr>
          <w:ilvl w:val="0"/>
          <w:numId w:val="30"/>
        </w:numPr>
        <w:autoSpaceDE w:val="0"/>
        <w:autoSpaceDN w:val="0"/>
        <w:adjustRightInd w:val="0"/>
        <w:ind w:right="-240"/>
        <w:rPr>
          <w:rFonts w:ascii="Times New Roman" w:hAnsi="Times New Roman" w:cs="Times New Roman"/>
          <w:color w:val="000000"/>
          <w:sz w:val="22"/>
          <w:szCs w:val="22"/>
        </w:rPr>
      </w:pPr>
      <w:r w:rsidRPr="00632A2D">
        <w:rPr>
          <w:rFonts w:ascii="Times New Roman" w:hAnsi="Times New Roman" w:cs="Times New Roman"/>
          <w:color w:val="000000"/>
          <w:sz w:val="22"/>
          <w:szCs w:val="22"/>
        </w:rPr>
        <w:t>Search electronic catalog for contract items</w:t>
      </w:r>
    </w:p>
    <w:p w14:paraId="5718A664" w14:textId="77777777" w:rsidR="00632A2D" w:rsidRPr="00632A2D" w:rsidRDefault="00632A2D" w:rsidP="00632A2D">
      <w:pPr>
        <w:pStyle w:val="PSBody1"/>
        <w:numPr>
          <w:ilvl w:val="0"/>
          <w:numId w:val="30"/>
        </w:numPr>
        <w:autoSpaceDE w:val="0"/>
        <w:autoSpaceDN w:val="0"/>
        <w:adjustRightInd w:val="0"/>
        <w:ind w:right="-240"/>
        <w:rPr>
          <w:rFonts w:ascii="Times New Roman" w:hAnsi="Times New Roman" w:cs="Times New Roman"/>
          <w:color w:val="000000"/>
          <w:sz w:val="22"/>
          <w:szCs w:val="22"/>
        </w:rPr>
      </w:pPr>
      <w:r w:rsidRPr="00632A2D">
        <w:rPr>
          <w:rFonts w:ascii="Times New Roman" w:hAnsi="Times New Roman" w:cs="Times New Roman"/>
          <w:color w:val="000000"/>
          <w:sz w:val="22"/>
          <w:szCs w:val="22"/>
        </w:rPr>
        <w:t>View contract item information (with pricing)</w:t>
      </w:r>
    </w:p>
    <w:p w14:paraId="67B42896" w14:textId="77777777" w:rsidR="00632A2D" w:rsidRPr="00632A2D" w:rsidRDefault="00632A2D" w:rsidP="00632A2D">
      <w:pPr>
        <w:pStyle w:val="PSBody1"/>
        <w:numPr>
          <w:ilvl w:val="0"/>
          <w:numId w:val="30"/>
        </w:numPr>
        <w:autoSpaceDE w:val="0"/>
        <w:autoSpaceDN w:val="0"/>
        <w:adjustRightInd w:val="0"/>
        <w:ind w:right="-240"/>
        <w:rPr>
          <w:rFonts w:ascii="Times New Roman" w:hAnsi="Times New Roman" w:cs="Times New Roman"/>
          <w:color w:val="000000"/>
          <w:sz w:val="22"/>
          <w:szCs w:val="22"/>
        </w:rPr>
      </w:pPr>
      <w:r w:rsidRPr="00632A2D">
        <w:rPr>
          <w:rFonts w:ascii="Times New Roman" w:hAnsi="Times New Roman" w:cs="Times New Roman"/>
          <w:color w:val="000000"/>
          <w:sz w:val="22"/>
          <w:szCs w:val="22"/>
        </w:rPr>
        <w:t xml:space="preserve">Create Carts </w:t>
      </w:r>
    </w:p>
    <w:p w14:paraId="0585EFAB" w14:textId="77777777" w:rsidR="00632A2D" w:rsidRPr="00632A2D" w:rsidRDefault="00632A2D" w:rsidP="00632A2D">
      <w:pPr>
        <w:pStyle w:val="PSBody1"/>
        <w:autoSpaceDE w:val="0"/>
        <w:autoSpaceDN w:val="0"/>
        <w:adjustRightInd w:val="0"/>
        <w:ind w:right="-240"/>
        <w:rPr>
          <w:rFonts w:ascii="Times New Roman" w:hAnsi="Times New Roman" w:cs="Times New Roman"/>
          <w:color w:val="000000"/>
          <w:sz w:val="22"/>
          <w:szCs w:val="22"/>
        </w:rPr>
      </w:pPr>
    </w:p>
    <w:p w14:paraId="7E48192E" w14:textId="77777777" w:rsidR="00632A2D" w:rsidRPr="00632A2D" w:rsidRDefault="00632A2D" w:rsidP="00632A2D">
      <w:pPr>
        <w:pStyle w:val="NoSpacing"/>
        <w:numPr>
          <w:ilvl w:val="0"/>
          <w:numId w:val="29"/>
        </w:numPr>
        <w:rPr>
          <w:rFonts w:ascii="Times New Roman" w:hAnsi="Times New Roman" w:cs="Times New Roman"/>
          <w:u w:val="single"/>
        </w:rPr>
      </w:pPr>
      <w:r w:rsidRPr="00632A2D">
        <w:rPr>
          <w:rFonts w:ascii="Times New Roman" w:hAnsi="Times New Roman" w:cs="Times New Roman"/>
          <w:u w:val="single"/>
        </w:rPr>
        <w:t>Ways to Place an Order</w:t>
      </w:r>
    </w:p>
    <w:p w14:paraId="6EE4C5A5" w14:textId="032A056C" w:rsidR="00632A2D" w:rsidRPr="0096560E" w:rsidRDefault="00632A2D" w:rsidP="0096560E">
      <w:pPr>
        <w:pStyle w:val="NoSpacing"/>
        <w:ind w:left="1440"/>
        <w:rPr>
          <w:rFonts w:ascii="Times New Roman" w:hAnsi="Times New Roman" w:cs="Times New Roman"/>
          <w:u w:val="single"/>
        </w:rPr>
      </w:pPr>
      <w:r w:rsidRPr="00632A2D">
        <w:rPr>
          <w:rFonts w:ascii="Times New Roman" w:hAnsi="Times New Roman" w:cs="Times New Roman"/>
        </w:rPr>
        <w:t>The Contractor shall be able to receive orders by any of the following methods: electronically via State’s punch-out, K-12/Library/</w:t>
      </w:r>
      <w:proofErr w:type="spellStart"/>
      <w:r w:rsidRPr="00632A2D">
        <w:rPr>
          <w:rFonts w:ascii="Times New Roman" w:hAnsi="Times New Roman" w:cs="Times New Roman"/>
        </w:rPr>
        <w:t>OneIndiana</w:t>
      </w:r>
      <w:proofErr w:type="spellEnd"/>
      <w:r w:rsidRPr="00632A2D">
        <w:rPr>
          <w:rFonts w:ascii="Times New Roman" w:hAnsi="Times New Roman" w:cs="Times New Roman"/>
        </w:rPr>
        <w:t xml:space="preserve"> BPS catalog, phone, fax,</w:t>
      </w:r>
      <w:r w:rsidR="0096560E">
        <w:rPr>
          <w:rFonts w:ascii="Times New Roman" w:hAnsi="Times New Roman" w:cs="Times New Roman"/>
        </w:rPr>
        <w:t xml:space="preserve"> </w:t>
      </w:r>
      <w:r w:rsidRPr="00632A2D">
        <w:rPr>
          <w:rFonts w:ascii="Times New Roman" w:hAnsi="Times New Roman" w:cs="Times New Roman"/>
        </w:rPr>
        <w:t>and confirming purchase order.  The Contractor shall have internal controls, approved by the State of Indiana, to:</w:t>
      </w:r>
    </w:p>
    <w:p w14:paraId="597F502A" w14:textId="7D45633E" w:rsidR="00632A2D" w:rsidRPr="00632A2D" w:rsidRDefault="0096560E" w:rsidP="00632A2D">
      <w:pPr>
        <w:pStyle w:val="PSBody1"/>
        <w:autoSpaceDE w:val="0"/>
        <w:autoSpaceDN w:val="0"/>
        <w:adjustRightInd w:val="0"/>
        <w:ind w:left="1800"/>
        <w:rPr>
          <w:rFonts w:ascii="Times New Roman" w:hAnsi="Times New Roman" w:cs="Times New Roman"/>
          <w:sz w:val="22"/>
          <w:szCs w:val="22"/>
        </w:rPr>
      </w:pPr>
      <w:r>
        <w:rPr>
          <w:rFonts w:ascii="Times New Roman" w:hAnsi="Times New Roman" w:cs="Times New Roman"/>
          <w:sz w:val="22"/>
          <w:szCs w:val="22"/>
        </w:rPr>
        <w:t>a</w:t>
      </w:r>
      <w:r w:rsidR="00632A2D" w:rsidRPr="00632A2D">
        <w:rPr>
          <w:rFonts w:ascii="Times New Roman" w:hAnsi="Times New Roman" w:cs="Times New Roman"/>
          <w:sz w:val="22"/>
          <w:szCs w:val="22"/>
        </w:rPr>
        <w:t>)</w:t>
      </w:r>
      <w:r w:rsidR="00632A2D" w:rsidRPr="00632A2D">
        <w:rPr>
          <w:rFonts w:ascii="Times New Roman" w:hAnsi="Times New Roman" w:cs="Times New Roman"/>
          <w:sz w:val="22"/>
          <w:szCs w:val="22"/>
        </w:rPr>
        <w:tab/>
        <w:t>Verify any orders that appear to be abnormal</w:t>
      </w:r>
    </w:p>
    <w:p w14:paraId="0433339A" w14:textId="322021B8" w:rsidR="00632A2D" w:rsidRPr="00632A2D" w:rsidRDefault="0096560E" w:rsidP="00632A2D">
      <w:pPr>
        <w:pStyle w:val="PSBody1"/>
        <w:autoSpaceDE w:val="0"/>
        <w:autoSpaceDN w:val="0"/>
        <w:adjustRightInd w:val="0"/>
        <w:ind w:left="2160" w:hanging="360"/>
        <w:rPr>
          <w:rFonts w:ascii="Times New Roman" w:hAnsi="Times New Roman" w:cs="Times New Roman"/>
          <w:sz w:val="22"/>
          <w:szCs w:val="22"/>
        </w:rPr>
      </w:pPr>
      <w:r>
        <w:rPr>
          <w:rFonts w:ascii="Times New Roman" w:hAnsi="Times New Roman" w:cs="Times New Roman"/>
          <w:sz w:val="22"/>
          <w:szCs w:val="22"/>
        </w:rPr>
        <w:t>b</w:t>
      </w:r>
      <w:r w:rsidR="00632A2D" w:rsidRPr="00632A2D">
        <w:rPr>
          <w:rFonts w:ascii="Times New Roman" w:hAnsi="Times New Roman" w:cs="Times New Roman"/>
          <w:sz w:val="22"/>
          <w:szCs w:val="22"/>
        </w:rPr>
        <w:t>)</w:t>
      </w:r>
      <w:r w:rsidR="00632A2D" w:rsidRPr="00632A2D">
        <w:rPr>
          <w:rFonts w:ascii="Times New Roman" w:hAnsi="Times New Roman" w:cs="Times New Roman"/>
          <w:sz w:val="22"/>
          <w:szCs w:val="22"/>
        </w:rPr>
        <w:tab/>
        <w:t xml:space="preserve">State Contract Manager has authorized purchase, from a State Agency, of any non-market basket or special request item. </w:t>
      </w:r>
    </w:p>
    <w:p w14:paraId="3B4F5457" w14:textId="77777777" w:rsidR="00632A2D" w:rsidRPr="00632A2D" w:rsidRDefault="00632A2D" w:rsidP="00632A2D">
      <w:pPr>
        <w:pStyle w:val="NoSpacing"/>
        <w:ind w:left="1440"/>
        <w:rPr>
          <w:rFonts w:ascii="Times New Roman" w:hAnsi="Times New Roman" w:cs="Times New Roman"/>
          <w:highlight w:val="yellow"/>
          <w:u w:val="single"/>
        </w:rPr>
      </w:pPr>
    </w:p>
    <w:p w14:paraId="6D636CB0" w14:textId="77777777" w:rsidR="00632A2D" w:rsidRPr="00632A2D" w:rsidRDefault="00632A2D" w:rsidP="00632A2D">
      <w:pPr>
        <w:pStyle w:val="NoSpacing"/>
        <w:numPr>
          <w:ilvl w:val="0"/>
          <w:numId w:val="29"/>
        </w:numPr>
        <w:rPr>
          <w:rFonts w:ascii="Times New Roman" w:hAnsi="Times New Roman" w:cs="Times New Roman"/>
          <w:u w:val="single"/>
        </w:rPr>
      </w:pPr>
      <w:r w:rsidRPr="00632A2D">
        <w:rPr>
          <w:rFonts w:ascii="Times New Roman" w:hAnsi="Times New Roman" w:cs="Times New Roman"/>
          <w:u w:val="single"/>
        </w:rPr>
        <w:t>Order Confirmation</w:t>
      </w:r>
    </w:p>
    <w:p w14:paraId="1A4D8909" w14:textId="0A10011E" w:rsidR="00632A2D" w:rsidRPr="00632A2D" w:rsidRDefault="00632A2D" w:rsidP="00632A2D">
      <w:pPr>
        <w:pStyle w:val="NoSpacing"/>
        <w:ind w:left="1440"/>
        <w:rPr>
          <w:rFonts w:ascii="Times New Roman" w:hAnsi="Times New Roman" w:cs="Times New Roman"/>
          <w:u w:val="single"/>
        </w:rPr>
      </w:pPr>
      <w:r w:rsidRPr="00632A2D">
        <w:rPr>
          <w:rFonts w:ascii="Times New Roman" w:hAnsi="Times New Roman" w:cs="Times New Roman"/>
        </w:rPr>
        <w:t xml:space="preserve">An e-mail order confirmation shall be sent to the Ordering Agencies buyer </w:t>
      </w:r>
      <w:del w:id="12" w:author="Author">
        <w:r w:rsidRPr="00632A2D" w:rsidDel="00851FBC">
          <w:rPr>
            <w:rFonts w:ascii="Times New Roman" w:hAnsi="Times New Roman" w:cs="Times New Roman"/>
          </w:rPr>
          <w:delText>within one (1) hour of</w:delText>
        </w:r>
      </w:del>
      <w:ins w:id="13" w:author="Author">
        <w:r w:rsidR="00851FBC">
          <w:rPr>
            <w:rFonts w:ascii="Times New Roman" w:hAnsi="Times New Roman" w:cs="Times New Roman"/>
          </w:rPr>
          <w:t>within a reasonable amount of time following</w:t>
        </w:r>
      </w:ins>
      <w:r w:rsidRPr="00632A2D">
        <w:rPr>
          <w:rFonts w:ascii="Times New Roman" w:hAnsi="Times New Roman" w:cs="Times New Roman"/>
        </w:rPr>
        <w:t xml:space="preserve"> Contractors receipt of purchase order.  This order confirmation shall include the following information</w:t>
      </w:r>
      <w:r w:rsidR="00D67A37">
        <w:rPr>
          <w:rFonts w:ascii="Times New Roman" w:hAnsi="Times New Roman" w:cs="Times New Roman"/>
        </w:rPr>
        <w:t xml:space="preserve">, </w:t>
      </w:r>
      <w:r w:rsidRPr="00632A2D">
        <w:rPr>
          <w:rFonts w:ascii="Times New Roman" w:hAnsi="Times New Roman" w:cs="Times New Roman"/>
        </w:rPr>
        <w:t xml:space="preserve">but not limited to, Purchase Order Number, Order Date, Ship To Information, list of ordered items, list of shipped items, backordered items, and expected delivery date.  In lieu of an email address, this confirmation </w:t>
      </w:r>
      <w:del w:id="14" w:author="Author">
        <w:r w:rsidRPr="00632A2D" w:rsidDel="00851FBC">
          <w:rPr>
            <w:rFonts w:ascii="Times New Roman" w:hAnsi="Times New Roman" w:cs="Times New Roman"/>
          </w:rPr>
          <w:delText xml:space="preserve">shall </w:delText>
        </w:r>
      </w:del>
      <w:ins w:id="15" w:author="Author">
        <w:r w:rsidR="00851FBC">
          <w:rPr>
            <w:rFonts w:ascii="Times New Roman" w:hAnsi="Times New Roman" w:cs="Times New Roman"/>
          </w:rPr>
          <w:t>may</w:t>
        </w:r>
        <w:r w:rsidR="00851FBC" w:rsidRPr="00632A2D">
          <w:rPr>
            <w:rFonts w:ascii="Times New Roman" w:hAnsi="Times New Roman" w:cs="Times New Roman"/>
          </w:rPr>
          <w:t xml:space="preserve"> </w:t>
        </w:r>
      </w:ins>
      <w:r w:rsidRPr="00632A2D">
        <w:rPr>
          <w:rFonts w:ascii="Times New Roman" w:hAnsi="Times New Roman" w:cs="Times New Roman"/>
        </w:rPr>
        <w:t>be faxed.  If the confirmation does not match the requested items, the Ordering Agency shall contact Customer Service.</w:t>
      </w:r>
    </w:p>
    <w:p w14:paraId="2B8EE3BB" w14:textId="77777777" w:rsidR="00632A2D" w:rsidRPr="00632A2D" w:rsidRDefault="00632A2D" w:rsidP="00632A2D">
      <w:pPr>
        <w:pStyle w:val="NoSpacing"/>
        <w:rPr>
          <w:rFonts w:ascii="Times New Roman" w:hAnsi="Times New Roman" w:cs="Times New Roman"/>
          <w:highlight w:val="yellow"/>
          <w:u w:val="single"/>
        </w:rPr>
      </w:pPr>
    </w:p>
    <w:p w14:paraId="23C33F06" w14:textId="77777777" w:rsidR="00632A2D" w:rsidRPr="00632A2D" w:rsidRDefault="00632A2D" w:rsidP="00632A2D">
      <w:pPr>
        <w:pStyle w:val="NoSpacing"/>
        <w:rPr>
          <w:rFonts w:ascii="Times New Roman" w:hAnsi="Times New Roman" w:cs="Times New Roman"/>
          <w:highlight w:val="yellow"/>
          <w:u w:val="single"/>
        </w:rPr>
      </w:pPr>
    </w:p>
    <w:p w14:paraId="1455849A" w14:textId="77777777" w:rsidR="00632A2D" w:rsidRPr="00632A2D" w:rsidRDefault="00632A2D" w:rsidP="00632A2D">
      <w:pPr>
        <w:pStyle w:val="NoSpacing"/>
        <w:numPr>
          <w:ilvl w:val="0"/>
          <w:numId w:val="29"/>
        </w:numPr>
        <w:rPr>
          <w:rFonts w:ascii="Times New Roman" w:hAnsi="Times New Roman" w:cs="Times New Roman"/>
          <w:u w:val="single"/>
        </w:rPr>
      </w:pPr>
      <w:r w:rsidRPr="00632A2D">
        <w:rPr>
          <w:rFonts w:ascii="Times New Roman" w:hAnsi="Times New Roman" w:cs="Times New Roman"/>
          <w:u w:val="single"/>
        </w:rPr>
        <w:t>Special Order Items</w:t>
      </w:r>
    </w:p>
    <w:p w14:paraId="2FCCBCFF" w14:textId="6EC22B14" w:rsidR="00632A2D" w:rsidRPr="00632A2D" w:rsidRDefault="00632A2D" w:rsidP="00632A2D">
      <w:pPr>
        <w:pStyle w:val="NoSpacing"/>
        <w:autoSpaceDE w:val="0"/>
        <w:autoSpaceDN w:val="0"/>
        <w:adjustRightInd w:val="0"/>
        <w:ind w:left="1440"/>
        <w:rPr>
          <w:rFonts w:ascii="Times New Roman" w:hAnsi="Times New Roman" w:cs="Times New Roman"/>
        </w:rPr>
      </w:pPr>
      <w:r w:rsidRPr="00632A2D">
        <w:rPr>
          <w:rFonts w:ascii="Times New Roman" w:hAnsi="Times New Roman" w:cs="Times New Roman"/>
        </w:rPr>
        <w:t xml:space="preserve">Ordering Agencies may purchase items that are not normally stocked by the Contractor.  Special order items are items not stocked by the Contractor or their wholesale partners.  The Contractor’s Account Manager shall provide a detailed quote </w:t>
      </w:r>
      <w:del w:id="16" w:author="Author">
        <w:r w:rsidRPr="00632A2D" w:rsidDel="00851FBC">
          <w:rPr>
            <w:rFonts w:ascii="Times New Roman" w:hAnsi="Times New Roman" w:cs="Times New Roman"/>
          </w:rPr>
          <w:delText>from the manufacturer to the</w:delText>
        </w:r>
      </w:del>
      <w:ins w:id="17" w:author="Author">
        <w:r w:rsidR="00851FBC">
          <w:rPr>
            <w:rFonts w:ascii="Times New Roman" w:hAnsi="Times New Roman" w:cs="Times New Roman"/>
          </w:rPr>
          <w:t>regarding such items to the</w:t>
        </w:r>
      </w:ins>
      <w:r w:rsidRPr="00632A2D">
        <w:rPr>
          <w:rFonts w:ascii="Times New Roman" w:hAnsi="Times New Roman" w:cs="Times New Roman"/>
        </w:rPr>
        <w:t xml:space="preserve"> Ordering Agency.  The quote at a minimum shall include: Quote Date, Valid until Date, Item Quantity, Item Description, UOM, Item Price, Order Total, and Lead Time.  </w:t>
      </w:r>
      <w:del w:id="18" w:author="Author">
        <w:r w:rsidRPr="00632A2D" w:rsidDel="00851FBC">
          <w:rPr>
            <w:rFonts w:ascii="Times New Roman" w:hAnsi="Times New Roman" w:cs="Times New Roman"/>
          </w:rPr>
          <w:delText>Special orders shall be processed by the next business day of receipt.</w:delText>
        </w:r>
      </w:del>
      <w:r w:rsidRPr="00632A2D">
        <w:rPr>
          <w:rFonts w:ascii="Times New Roman" w:hAnsi="Times New Roman" w:cs="Times New Roman"/>
        </w:rPr>
        <w:t xml:space="preserve">  If the Ordering Agency is a State Agency, prior written approval from the State Contract Manager is required.    </w:t>
      </w:r>
    </w:p>
    <w:p w14:paraId="5C7B4D30" w14:textId="77777777" w:rsidR="00632A2D" w:rsidRPr="00632A2D" w:rsidRDefault="00632A2D" w:rsidP="00632A2D">
      <w:pPr>
        <w:pStyle w:val="NoSpacing"/>
        <w:ind w:left="1440"/>
        <w:rPr>
          <w:rFonts w:ascii="Times New Roman" w:hAnsi="Times New Roman" w:cs="Times New Roman"/>
          <w:u w:val="single"/>
        </w:rPr>
      </w:pPr>
    </w:p>
    <w:p w14:paraId="014D2061" w14:textId="77777777" w:rsidR="00632A2D" w:rsidRPr="00632A2D" w:rsidRDefault="00632A2D" w:rsidP="00632A2D">
      <w:pPr>
        <w:numPr>
          <w:ilvl w:val="0"/>
          <w:numId w:val="29"/>
        </w:numPr>
        <w:autoSpaceDE w:val="0"/>
        <w:autoSpaceDN w:val="0"/>
        <w:adjustRightInd w:val="0"/>
        <w:spacing w:after="0" w:line="240" w:lineRule="auto"/>
        <w:rPr>
          <w:rFonts w:ascii="Times New Roman" w:hAnsi="Times New Roman" w:cs="Times New Roman"/>
          <w:color w:val="000000"/>
          <w:u w:val="single"/>
        </w:rPr>
      </w:pPr>
      <w:r w:rsidRPr="00632A2D">
        <w:rPr>
          <w:rFonts w:ascii="Times New Roman" w:hAnsi="Times New Roman" w:cs="Times New Roman"/>
          <w:color w:val="000000"/>
          <w:u w:val="single"/>
        </w:rPr>
        <w:t>Volume Discounts</w:t>
      </w:r>
    </w:p>
    <w:p w14:paraId="06DFD8F9" w14:textId="5F25611D" w:rsidR="00632A2D" w:rsidRPr="00632A2D" w:rsidRDefault="00632A2D" w:rsidP="00632A2D">
      <w:pPr>
        <w:pStyle w:val="Default"/>
        <w:ind w:left="1440"/>
        <w:rPr>
          <w:rFonts w:ascii="Times New Roman" w:hAnsi="Times New Roman" w:cs="Times New Roman"/>
          <w:sz w:val="22"/>
          <w:szCs w:val="22"/>
        </w:rPr>
      </w:pPr>
      <w:r w:rsidRPr="00632A2D">
        <w:rPr>
          <w:rFonts w:ascii="Times New Roman" w:hAnsi="Times New Roman" w:cs="Times New Roman"/>
          <w:sz w:val="22"/>
          <w:szCs w:val="22"/>
        </w:rPr>
        <w:t xml:space="preserve">The Contractor </w:t>
      </w:r>
      <w:del w:id="19" w:author="Author">
        <w:r w:rsidRPr="00632A2D" w:rsidDel="00851FBC">
          <w:rPr>
            <w:rFonts w:ascii="Times New Roman" w:hAnsi="Times New Roman" w:cs="Times New Roman"/>
            <w:sz w:val="22"/>
            <w:szCs w:val="22"/>
          </w:rPr>
          <w:delText xml:space="preserve">shall </w:delText>
        </w:r>
      </w:del>
      <w:ins w:id="20" w:author="Author">
        <w:r w:rsidR="00851FBC">
          <w:rPr>
            <w:rFonts w:ascii="Times New Roman" w:hAnsi="Times New Roman" w:cs="Times New Roman"/>
            <w:sz w:val="22"/>
            <w:szCs w:val="22"/>
          </w:rPr>
          <w:t>may</w:t>
        </w:r>
        <w:r w:rsidR="00851FBC" w:rsidRPr="00632A2D">
          <w:rPr>
            <w:rFonts w:ascii="Times New Roman" w:hAnsi="Times New Roman" w:cs="Times New Roman"/>
            <w:sz w:val="22"/>
            <w:szCs w:val="22"/>
          </w:rPr>
          <w:t xml:space="preserve"> </w:t>
        </w:r>
      </w:ins>
      <w:r w:rsidRPr="00632A2D">
        <w:rPr>
          <w:rFonts w:ascii="Times New Roman" w:hAnsi="Times New Roman" w:cs="Times New Roman"/>
          <w:sz w:val="22"/>
          <w:szCs w:val="22"/>
        </w:rPr>
        <w:t>negotiate better pricing, while accomplishing the Ordering Agency’s needs, with an Ordering Agency on an individual basis at any time throughout this Contract period.  If the Ordering Agency is a State Agency, prior written approval from the State Contract Manager is required.</w:t>
      </w:r>
    </w:p>
    <w:p w14:paraId="5493709E" w14:textId="77777777" w:rsidR="00632A2D" w:rsidRPr="00632A2D" w:rsidRDefault="00632A2D" w:rsidP="00632A2D">
      <w:pPr>
        <w:pStyle w:val="NoSpacing"/>
        <w:rPr>
          <w:rFonts w:ascii="Times New Roman" w:hAnsi="Times New Roman" w:cs="Times New Roman"/>
        </w:rPr>
      </w:pPr>
    </w:p>
    <w:p w14:paraId="37545087"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eProcurement</w:t>
      </w:r>
    </w:p>
    <w:p w14:paraId="38A21539"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lastRenderedPageBreak/>
        <w:t>State Agency Punch-Out</w:t>
      </w:r>
    </w:p>
    <w:p w14:paraId="3D14FECE" w14:textId="0474AD43"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agrees to provide an online catalog (punch-out) through the State’s PeopleSoft system that shall be used for pricing and ordering purposes.  The Contractor shall meet all eProcurement specifications with regards to the punch-out as specified in the RFP documents (see </w:t>
      </w:r>
      <w:r w:rsidRPr="00632A2D">
        <w:rPr>
          <w:rFonts w:ascii="Times New Roman" w:hAnsi="Times New Roman" w:cs="Times New Roman"/>
          <w:b/>
          <w:u w:val="single"/>
        </w:rPr>
        <w:t xml:space="preserve">Exhibit </w:t>
      </w:r>
      <w:r w:rsidR="00483152">
        <w:rPr>
          <w:rFonts w:ascii="Times New Roman" w:hAnsi="Times New Roman" w:cs="Times New Roman"/>
          <w:b/>
          <w:u w:val="single"/>
        </w:rPr>
        <w:t>E</w:t>
      </w:r>
      <w:r w:rsidRPr="00632A2D">
        <w:rPr>
          <w:rFonts w:ascii="Times New Roman" w:hAnsi="Times New Roman" w:cs="Times New Roman"/>
          <w:b/>
          <w:u w:val="single"/>
        </w:rPr>
        <w:t>)</w:t>
      </w:r>
      <w:r w:rsidRPr="00632A2D">
        <w:rPr>
          <w:rFonts w:ascii="Times New Roman" w:hAnsi="Times New Roman" w:cs="Times New Roman"/>
        </w:rPr>
        <w:t>.</w:t>
      </w:r>
    </w:p>
    <w:p w14:paraId="697FE92B" w14:textId="77777777" w:rsidR="00632A2D" w:rsidRPr="00632A2D" w:rsidRDefault="00632A2D" w:rsidP="00632A2D">
      <w:pPr>
        <w:pStyle w:val="NoSpacing"/>
        <w:ind w:left="1440"/>
        <w:rPr>
          <w:rFonts w:ascii="Times New Roman" w:hAnsi="Times New Roman" w:cs="Times New Roman"/>
        </w:rPr>
      </w:pPr>
    </w:p>
    <w:p w14:paraId="6B2109A2" w14:textId="77777777" w:rsidR="00632A2D" w:rsidRPr="00632A2D" w:rsidRDefault="00632A2D" w:rsidP="00632A2D">
      <w:pPr>
        <w:pStyle w:val="NoSpacing"/>
        <w:numPr>
          <w:ilvl w:val="0"/>
          <w:numId w:val="27"/>
        </w:numPr>
        <w:rPr>
          <w:rFonts w:ascii="Times New Roman" w:hAnsi="Times New Roman" w:cs="Times New Roman"/>
        </w:rPr>
      </w:pPr>
      <w:r w:rsidRPr="00632A2D">
        <w:rPr>
          <w:rFonts w:ascii="Times New Roman" w:hAnsi="Times New Roman" w:cs="Times New Roman"/>
          <w:u w:val="single"/>
        </w:rPr>
        <w:t>System Requirements</w:t>
      </w:r>
    </w:p>
    <w:p w14:paraId="6D7B8515" w14:textId="2EB4DB10"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Contractor’s system shall be able to identify an item is market basket, environmentally preferable, item is in stock, backordered, and suggest low-cost alternative items within a user’s cart.  Users shall be able to conveniently create and save shopping lists for ease of ordering at a later date.  The Contractor’s system shall have a searchable Market Basket list of contract items separate from the full catalog.    </w:t>
      </w:r>
    </w:p>
    <w:p w14:paraId="36AD72F0" w14:textId="77777777" w:rsidR="00632A2D" w:rsidRPr="00632A2D" w:rsidRDefault="00632A2D" w:rsidP="00632A2D">
      <w:pPr>
        <w:pStyle w:val="NoSpacing"/>
        <w:ind w:left="2160"/>
        <w:rPr>
          <w:rFonts w:ascii="Times New Roman" w:hAnsi="Times New Roman" w:cs="Times New Roman"/>
          <w:highlight w:val="yellow"/>
        </w:rPr>
      </w:pPr>
      <w:r w:rsidRPr="00632A2D">
        <w:rPr>
          <w:rFonts w:ascii="Times New Roman" w:hAnsi="Times New Roman" w:cs="Times New Roman"/>
          <w:highlight w:val="yellow"/>
        </w:rPr>
        <w:t xml:space="preserve"> </w:t>
      </w:r>
    </w:p>
    <w:p w14:paraId="371F21DA"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t>Limitation and Restrictions</w:t>
      </w:r>
    </w:p>
    <w:p w14:paraId="406278AB"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be able to block sections of its catalog from view.  Similarly, the Contractor shall be able to program its ordering system to flag restricted items and verify that the Ordering Agency has approval from the State Contract Manager before shipping the items; this requirement is especially important for non-online ordering.</w:t>
      </w:r>
    </w:p>
    <w:p w14:paraId="1CBC151C" w14:textId="77777777" w:rsidR="00632A2D" w:rsidRPr="00632A2D" w:rsidRDefault="00632A2D" w:rsidP="00632A2D">
      <w:pPr>
        <w:pStyle w:val="NoSpacing"/>
        <w:ind w:left="1800"/>
        <w:rPr>
          <w:rFonts w:ascii="Times New Roman" w:hAnsi="Times New Roman" w:cs="Times New Roman"/>
          <w:highlight w:val="yellow"/>
        </w:rPr>
      </w:pPr>
    </w:p>
    <w:p w14:paraId="7682969B"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t>System Maintenance and Uptime</w:t>
      </w:r>
    </w:p>
    <w:p w14:paraId="0AD8A46F"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maintain a reasonable system uptime of ninety-nine (98%) percent during the operational hours of Monday through Friday, 7AM – 5PM EST.  The Contractor shall immediately notify the State Contract Manager of any system issues.  Any content errors discovered on the Contractor’s punch-out shall be corrected by the next business day of notification to the Contractor of the error.</w:t>
      </w:r>
    </w:p>
    <w:p w14:paraId="3428EDFF" w14:textId="77777777" w:rsidR="00632A2D" w:rsidRPr="00632A2D" w:rsidRDefault="00632A2D" w:rsidP="00632A2D">
      <w:pPr>
        <w:pStyle w:val="NoSpacing"/>
        <w:ind w:left="2160"/>
        <w:rPr>
          <w:rFonts w:ascii="Times New Roman" w:hAnsi="Times New Roman" w:cs="Times New Roman"/>
          <w:highlight w:val="yellow"/>
        </w:rPr>
      </w:pPr>
    </w:p>
    <w:p w14:paraId="213F27E8"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t>Third Party Management</w:t>
      </w:r>
    </w:p>
    <w:p w14:paraId="0EEAA1B6"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State reserves the right to use a third party for the management of the contract catalog (full line of market and non-market basket items).  Upon notice by the State, Contractor agrees to provide catalog data in the cXML format specified by third party hosting vendor to an SFTP site.  Any price or product information changes shall require an updated file be submitted to the SFTP site for approval in advance of any anticipated changes and shall be subject to State review and approval.  </w:t>
      </w:r>
    </w:p>
    <w:p w14:paraId="5A4A7FF5" w14:textId="77777777" w:rsidR="00632A2D" w:rsidRPr="00632A2D" w:rsidRDefault="00632A2D" w:rsidP="00632A2D">
      <w:pPr>
        <w:pStyle w:val="NoSpacing"/>
        <w:ind w:left="2160"/>
        <w:rPr>
          <w:rFonts w:ascii="Times New Roman" w:hAnsi="Times New Roman" w:cs="Times New Roman"/>
        </w:rPr>
      </w:pPr>
    </w:p>
    <w:p w14:paraId="771BC6B9"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t xml:space="preserve">K-12 / Library / </w:t>
      </w:r>
      <w:proofErr w:type="spellStart"/>
      <w:r w:rsidRPr="00632A2D">
        <w:rPr>
          <w:rFonts w:ascii="Times New Roman" w:hAnsi="Times New Roman" w:cs="Times New Roman"/>
          <w:u w:val="single"/>
        </w:rPr>
        <w:t>OneIndiana</w:t>
      </w:r>
      <w:proofErr w:type="spellEnd"/>
      <w:r w:rsidRPr="00632A2D">
        <w:rPr>
          <w:rFonts w:ascii="Times New Roman" w:hAnsi="Times New Roman" w:cs="Times New Roman"/>
          <w:u w:val="single"/>
        </w:rPr>
        <w:t xml:space="preserve"> / Other local governmental entities</w:t>
      </w:r>
    </w:p>
    <w:p w14:paraId="7FA3968C" w14:textId="17437CC8"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work with the State and K-12/Library/</w:t>
      </w:r>
      <w:proofErr w:type="spellStart"/>
      <w:r w:rsidRPr="00632A2D">
        <w:rPr>
          <w:rFonts w:ascii="Times New Roman" w:hAnsi="Times New Roman" w:cs="Times New Roman"/>
        </w:rPr>
        <w:t>OneIndiana</w:t>
      </w:r>
      <w:proofErr w:type="spellEnd"/>
      <w:r w:rsidRPr="00632A2D">
        <w:rPr>
          <w:rFonts w:ascii="Times New Roman" w:hAnsi="Times New Roman" w:cs="Times New Roman"/>
        </w:rPr>
        <w:t xml:space="preserve"> purchasing portal to provide the ability of either a punch-out or </w:t>
      </w:r>
      <w:r w:rsidR="00D67A37">
        <w:rPr>
          <w:rFonts w:ascii="Times New Roman" w:hAnsi="Times New Roman" w:cs="Times New Roman"/>
        </w:rPr>
        <w:t xml:space="preserve">hosted </w:t>
      </w:r>
      <w:r w:rsidRPr="00632A2D">
        <w:rPr>
          <w:rFonts w:ascii="Times New Roman" w:hAnsi="Times New Roman" w:cs="Times New Roman"/>
        </w:rPr>
        <w:t xml:space="preserve">catalog </w:t>
      </w:r>
      <w:r w:rsidR="00D67A37">
        <w:rPr>
          <w:rFonts w:ascii="Times New Roman" w:hAnsi="Times New Roman" w:cs="Times New Roman"/>
        </w:rPr>
        <w:t xml:space="preserve">for local government Ordering Agencies. </w:t>
      </w:r>
    </w:p>
    <w:p w14:paraId="41D37611" w14:textId="77777777" w:rsidR="00632A2D" w:rsidRPr="00632A2D" w:rsidRDefault="00632A2D" w:rsidP="00632A2D">
      <w:pPr>
        <w:pStyle w:val="NoSpacing"/>
        <w:numPr>
          <w:ilvl w:val="0"/>
          <w:numId w:val="28"/>
        </w:numPr>
        <w:rPr>
          <w:rFonts w:ascii="Times New Roman" w:hAnsi="Times New Roman" w:cs="Times New Roman"/>
        </w:rPr>
      </w:pPr>
      <w:r w:rsidRPr="00632A2D">
        <w:rPr>
          <w:rFonts w:ascii="Times New Roman" w:hAnsi="Times New Roman" w:cs="Times New Roman"/>
        </w:rPr>
        <w:t xml:space="preserve">K-12Indiana Portal: </w:t>
      </w:r>
      <w:hyperlink r:id="rId7" w:history="1">
        <w:r w:rsidRPr="00632A2D">
          <w:rPr>
            <w:rStyle w:val="Hyperlink"/>
            <w:rFonts w:ascii="Times New Roman" w:hAnsi="Times New Roman" w:cs="Times New Roman"/>
          </w:rPr>
          <w:t>www.K12Indiana.com</w:t>
        </w:r>
      </w:hyperlink>
    </w:p>
    <w:p w14:paraId="686531BB" w14:textId="77777777" w:rsidR="00632A2D" w:rsidRPr="00632A2D" w:rsidRDefault="00632A2D" w:rsidP="00632A2D">
      <w:pPr>
        <w:pStyle w:val="NoSpacing"/>
        <w:numPr>
          <w:ilvl w:val="0"/>
          <w:numId w:val="28"/>
        </w:numPr>
        <w:rPr>
          <w:rFonts w:ascii="Times New Roman" w:hAnsi="Times New Roman" w:cs="Times New Roman"/>
        </w:rPr>
      </w:pPr>
      <w:proofErr w:type="spellStart"/>
      <w:r w:rsidRPr="00632A2D">
        <w:rPr>
          <w:rFonts w:ascii="Times New Roman" w:hAnsi="Times New Roman" w:cs="Times New Roman"/>
        </w:rPr>
        <w:t>LibraryIndiana</w:t>
      </w:r>
      <w:proofErr w:type="spellEnd"/>
      <w:r w:rsidRPr="00632A2D">
        <w:rPr>
          <w:rFonts w:ascii="Times New Roman" w:hAnsi="Times New Roman" w:cs="Times New Roman"/>
        </w:rPr>
        <w:t xml:space="preserve"> Portal:  </w:t>
      </w:r>
      <w:hyperlink r:id="rId8" w:history="1">
        <w:r w:rsidRPr="00632A2D">
          <w:rPr>
            <w:rStyle w:val="Hyperlink"/>
            <w:rFonts w:ascii="Times New Roman" w:hAnsi="Times New Roman" w:cs="Times New Roman"/>
          </w:rPr>
          <w:t>www.LibraryIndiana.com</w:t>
        </w:r>
      </w:hyperlink>
      <w:r w:rsidRPr="00632A2D">
        <w:rPr>
          <w:rFonts w:ascii="Times New Roman" w:hAnsi="Times New Roman" w:cs="Times New Roman"/>
        </w:rPr>
        <w:t xml:space="preserve"> </w:t>
      </w:r>
    </w:p>
    <w:p w14:paraId="0D31BEAF" w14:textId="77777777" w:rsidR="00632A2D" w:rsidRPr="00632A2D" w:rsidRDefault="00632A2D" w:rsidP="00632A2D">
      <w:pPr>
        <w:pStyle w:val="NoSpacing"/>
        <w:numPr>
          <w:ilvl w:val="0"/>
          <w:numId w:val="28"/>
        </w:numPr>
        <w:rPr>
          <w:rFonts w:ascii="Times New Roman" w:hAnsi="Times New Roman" w:cs="Times New Roman"/>
        </w:rPr>
      </w:pPr>
      <w:proofErr w:type="spellStart"/>
      <w:r w:rsidRPr="00632A2D">
        <w:rPr>
          <w:rFonts w:ascii="Times New Roman" w:hAnsi="Times New Roman" w:cs="Times New Roman"/>
        </w:rPr>
        <w:t>OneIndiana</w:t>
      </w:r>
      <w:proofErr w:type="spellEnd"/>
      <w:r w:rsidRPr="00632A2D">
        <w:rPr>
          <w:rFonts w:ascii="Times New Roman" w:hAnsi="Times New Roman" w:cs="Times New Roman"/>
        </w:rPr>
        <w:t xml:space="preserve"> Portal: </w:t>
      </w:r>
      <w:hyperlink r:id="rId9" w:history="1">
        <w:r w:rsidRPr="00632A2D">
          <w:rPr>
            <w:rStyle w:val="Hyperlink"/>
            <w:rFonts w:ascii="Times New Roman" w:hAnsi="Times New Roman" w:cs="Times New Roman"/>
          </w:rPr>
          <w:t>www.oneindiana.net</w:t>
        </w:r>
      </w:hyperlink>
    </w:p>
    <w:p w14:paraId="486CFAB1" w14:textId="77777777" w:rsidR="00632A2D" w:rsidRPr="00632A2D" w:rsidRDefault="00632A2D" w:rsidP="00632A2D">
      <w:pPr>
        <w:pStyle w:val="NoSpacing"/>
        <w:ind w:left="1440"/>
        <w:rPr>
          <w:rFonts w:ascii="Times New Roman" w:hAnsi="Times New Roman" w:cs="Times New Roman"/>
        </w:rPr>
      </w:pPr>
    </w:p>
    <w:p w14:paraId="17DA3E35"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Market Basket / Non-Market Basket</w:t>
      </w:r>
    </w:p>
    <w:p w14:paraId="2A912BEE" w14:textId="77777777"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rPr>
        <w:t>The Contractor shall meet the State’s requirement for a quarterly item review of all Market Basket items in which the Contractor shall assist the State in revising items. The Contractor shall provide assistance in product selection for the State’s Market Basket with the intent to make sure the Market Basket contains relevant items. The Contractor shall provide reports to the State that shall assist in identifying high-usage, low cost items that should be added to the Market Basket. The quarterly item review is not an opportunity for market basket/non-market basket price increases; all pricing review will take place per the language in Section 2 Considerations of this document.</w:t>
      </w:r>
    </w:p>
    <w:p w14:paraId="1E4F178A" w14:textId="77777777" w:rsidR="00632A2D" w:rsidRPr="00632A2D" w:rsidRDefault="00632A2D" w:rsidP="00632A2D">
      <w:pPr>
        <w:pStyle w:val="NoSpacing"/>
        <w:ind w:left="720"/>
        <w:rPr>
          <w:rFonts w:ascii="Times New Roman" w:hAnsi="Times New Roman" w:cs="Times New Roman"/>
        </w:rPr>
      </w:pPr>
    </w:p>
    <w:p w14:paraId="5B46C6F3" w14:textId="77777777" w:rsidR="00632A2D" w:rsidRPr="00632A2D" w:rsidRDefault="00632A2D" w:rsidP="00632A2D">
      <w:pPr>
        <w:pStyle w:val="NoSpacing"/>
        <w:numPr>
          <w:ilvl w:val="0"/>
          <w:numId w:val="20"/>
        </w:numPr>
        <w:rPr>
          <w:rFonts w:ascii="Times New Roman" w:hAnsi="Times New Roman" w:cs="Times New Roman"/>
          <w:u w:val="single"/>
        </w:rPr>
      </w:pPr>
      <w:r w:rsidRPr="00632A2D">
        <w:rPr>
          <w:rFonts w:ascii="Times New Roman" w:hAnsi="Times New Roman" w:cs="Times New Roman"/>
          <w:u w:val="single"/>
        </w:rPr>
        <w:t>Product Availability</w:t>
      </w:r>
    </w:p>
    <w:p w14:paraId="454B2C7F"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Contractor agrees that there shall be no cancellation of products within the Market Basket used without an equal and acceptable replacement pre-approved by the State of Indiana Contract Manager during the term of the agreement. The Contractor must communicate manufacturer’s discontinuation of any products to the State Contract Manager in writing within thirty (30) business days. In such instances, Contractor shall work with the State Contract Manager to identify and implement alternative options that shall maintain or reduce costs and supply equal or greater quantities per UOM associated with the replacements. The Contractor shall be prepared to offer detailed quarterly reports if requested by the State, displaying removed items off of contract list and suggested replacements.</w:t>
      </w:r>
    </w:p>
    <w:p w14:paraId="6FF6E444" w14:textId="77777777" w:rsidR="00632A2D" w:rsidRPr="00632A2D" w:rsidRDefault="00632A2D" w:rsidP="00632A2D">
      <w:pPr>
        <w:pStyle w:val="NoSpacing"/>
        <w:ind w:left="1440"/>
        <w:rPr>
          <w:rFonts w:ascii="Times New Roman" w:hAnsi="Times New Roman" w:cs="Times New Roman"/>
        </w:rPr>
      </w:pPr>
    </w:p>
    <w:p w14:paraId="6DA006A0" w14:textId="77777777" w:rsidR="00632A2D" w:rsidRPr="00632A2D" w:rsidRDefault="00632A2D" w:rsidP="00632A2D">
      <w:pPr>
        <w:pStyle w:val="NoSpacing"/>
        <w:numPr>
          <w:ilvl w:val="0"/>
          <w:numId w:val="20"/>
        </w:numPr>
        <w:rPr>
          <w:rFonts w:ascii="Times New Roman" w:hAnsi="Times New Roman" w:cs="Times New Roman"/>
          <w:u w:val="single"/>
        </w:rPr>
      </w:pPr>
      <w:r w:rsidRPr="00632A2D">
        <w:rPr>
          <w:rFonts w:ascii="Times New Roman" w:hAnsi="Times New Roman" w:cs="Times New Roman"/>
          <w:u w:val="single"/>
        </w:rPr>
        <w:t>Fill Rate Guarantee</w:t>
      </w:r>
    </w:p>
    <w:p w14:paraId="2F2B2721" w14:textId="5B9680F1"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maintain a 100% fill rate on market basket items.  Any item backordered from the Market Basket shall be provided at no charge to the State. The State acknowledges that the Contractor shall not incur </w:t>
      </w:r>
      <w:r w:rsidR="00184D7E">
        <w:rPr>
          <w:rFonts w:ascii="Times New Roman" w:hAnsi="Times New Roman" w:cs="Times New Roman"/>
        </w:rPr>
        <w:t>an administrative fee</w:t>
      </w:r>
      <w:r w:rsidRPr="00632A2D">
        <w:rPr>
          <w:rFonts w:ascii="Times New Roman" w:hAnsi="Times New Roman" w:cs="Times New Roman"/>
        </w:rPr>
        <w:t xml:space="preserve"> for any failure to meet a 100% fill rate (i) as the result of a force majeure event including significant shortages of raw materials or (ii) for any Market Basket orders containing extraordinarily large quantities. In addition a</w:t>
      </w:r>
      <w:r w:rsidR="00184D7E">
        <w:rPr>
          <w:rFonts w:ascii="Times New Roman" w:hAnsi="Times New Roman" w:cs="Times New Roman"/>
        </w:rPr>
        <w:t xml:space="preserve">n administrative fee shall </w:t>
      </w:r>
      <w:r w:rsidRPr="00632A2D">
        <w:rPr>
          <w:rFonts w:ascii="Times New Roman" w:hAnsi="Times New Roman" w:cs="Times New Roman"/>
        </w:rPr>
        <w:t xml:space="preserve">not apply if the Contract and the Ordering Agency mutually agree to substitute a back ordered market Basket item with a similar item. The substituted item shall not exceed the price of the back ordered Market Basket Item. For Non-Market Basket items, the Contractor shall maintain a 95% fill rate.   </w:t>
      </w:r>
    </w:p>
    <w:p w14:paraId="2588F255" w14:textId="77777777" w:rsidR="00632A2D" w:rsidRPr="00632A2D" w:rsidRDefault="00632A2D" w:rsidP="00632A2D">
      <w:pPr>
        <w:pStyle w:val="PSBody1"/>
        <w:autoSpaceDE w:val="0"/>
        <w:autoSpaceDN w:val="0"/>
        <w:adjustRightInd w:val="0"/>
        <w:ind w:left="1440"/>
        <w:rPr>
          <w:rFonts w:ascii="Times New Roman" w:hAnsi="Times New Roman" w:cs="Times New Roman"/>
          <w:sz w:val="22"/>
          <w:szCs w:val="22"/>
        </w:rPr>
      </w:pPr>
      <w:r w:rsidRPr="00632A2D">
        <w:rPr>
          <w:rFonts w:ascii="Times New Roman" w:hAnsi="Times New Roman" w:cs="Times New Roman"/>
          <w:sz w:val="22"/>
          <w:szCs w:val="22"/>
        </w:rPr>
        <w:t>Line items that are reordered, back-ordered, or partially filled are not considered filled line items when calculating this service level. Orders not filled and partials shall be indicated on the packing list. Contractor shall be prepared, upon request, to provide documentation of fill rate to the State and work to reduce reordered, back-ordered, or partially filled orders.</w:t>
      </w:r>
    </w:p>
    <w:p w14:paraId="11C57C73" w14:textId="77777777" w:rsidR="00632A2D" w:rsidRPr="00632A2D" w:rsidRDefault="00632A2D" w:rsidP="00632A2D">
      <w:pPr>
        <w:pStyle w:val="NoSpacing"/>
        <w:rPr>
          <w:rFonts w:ascii="Times New Roman" w:hAnsi="Times New Roman" w:cs="Times New Roman"/>
        </w:rPr>
      </w:pPr>
    </w:p>
    <w:p w14:paraId="60440BE3"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Shipping / Delivery</w:t>
      </w:r>
    </w:p>
    <w:p w14:paraId="2D88E194" w14:textId="638A1496"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rPr>
        <w:t>The Contractor shall be able to deliver to all current</w:t>
      </w:r>
      <w:r w:rsidR="00483152">
        <w:rPr>
          <w:rFonts w:ascii="Times New Roman" w:hAnsi="Times New Roman" w:cs="Times New Roman"/>
        </w:rPr>
        <w:t xml:space="preserve"> </w:t>
      </w:r>
      <w:r w:rsidRPr="00632A2D">
        <w:rPr>
          <w:rFonts w:ascii="Times New Roman" w:hAnsi="Times New Roman" w:cs="Times New Roman"/>
        </w:rPr>
        <w:t>and potential delivery sites within the State of Indiana</w:t>
      </w:r>
      <w:r w:rsidR="00C01316">
        <w:rPr>
          <w:rFonts w:ascii="Times New Roman" w:hAnsi="Times New Roman" w:cs="Times New Roman"/>
        </w:rPr>
        <w:t xml:space="preserve"> </w:t>
      </w:r>
      <w:r w:rsidRPr="00632A2D">
        <w:rPr>
          <w:rFonts w:ascii="Times New Roman" w:hAnsi="Times New Roman" w:cs="Times New Roman"/>
        </w:rPr>
        <w:t>and meet specified delivery requirements as well as delivery to all other Ordering Agency locations.</w:t>
      </w:r>
    </w:p>
    <w:p w14:paraId="7742A3A2" w14:textId="77777777" w:rsidR="00632A2D" w:rsidRPr="00632A2D" w:rsidRDefault="00632A2D" w:rsidP="00632A2D">
      <w:pPr>
        <w:pStyle w:val="NoSpacing"/>
        <w:ind w:left="720"/>
        <w:rPr>
          <w:rFonts w:ascii="Times New Roman" w:hAnsi="Times New Roman" w:cs="Times New Roman"/>
          <w:b/>
        </w:rPr>
      </w:pPr>
      <w:r w:rsidRPr="00632A2D">
        <w:rPr>
          <w:rFonts w:ascii="Times New Roman" w:hAnsi="Times New Roman" w:cs="Times New Roman"/>
        </w:rPr>
        <w:t xml:space="preserve">  </w:t>
      </w:r>
    </w:p>
    <w:p w14:paraId="528C78E2" w14:textId="77777777" w:rsidR="00632A2D" w:rsidRPr="00632A2D" w:rsidRDefault="00632A2D" w:rsidP="00632A2D">
      <w:pPr>
        <w:pStyle w:val="NoSpacing"/>
        <w:numPr>
          <w:ilvl w:val="0"/>
          <w:numId w:val="18"/>
        </w:numPr>
        <w:rPr>
          <w:rFonts w:ascii="Times New Roman" w:hAnsi="Times New Roman" w:cs="Times New Roman"/>
          <w:b/>
        </w:rPr>
      </w:pPr>
      <w:r w:rsidRPr="00632A2D">
        <w:rPr>
          <w:rFonts w:ascii="Times New Roman" w:hAnsi="Times New Roman" w:cs="Times New Roman"/>
          <w:u w:val="single"/>
        </w:rPr>
        <w:t>Delivery Timeframes</w:t>
      </w:r>
    </w:p>
    <w:p w14:paraId="720659D4" w14:textId="342CB842"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use commercially reasonable efforts to ship products ordered by the State before 5:00 p.m. local time by </w:t>
      </w:r>
      <w:r w:rsidR="0063462B">
        <w:rPr>
          <w:rFonts w:ascii="Times New Roman" w:hAnsi="Times New Roman" w:cs="Times New Roman"/>
        </w:rPr>
        <w:t xml:space="preserve">two (2) </w:t>
      </w:r>
      <w:r w:rsidRPr="00632A2D">
        <w:rPr>
          <w:rFonts w:ascii="Times New Roman" w:hAnsi="Times New Roman" w:cs="Times New Roman"/>
        </w:rPr>
        <w:t>business day</w:t>
      </w:r>
      <w:r w:rsidR="0063462B">
        <w:rPr>
          <w:rFonts w:ascii="Times New Roman" w:hAnsi="Times New Roman" w:cs="Times New Roman"/>
        </w:rPr>
        <w:t>s</w:t>
      </w:r>
      <w:r w:rsidRPr="00632A2D">
        <w:rPr>
          <w:rFonts w:ascii="Times New Roman" w:hAnsi="Times New Roman" w:cs="Times New Roman"/>
        </w:rPr>
        <w:t xml:space="preserve"> after acceptance of Purchase Order for all catalog items. The Contractor shall use commercially reasonable efforts to maintain an on-time delivery percentage of 99%.  </w:t>
      </w:r>
    </w:p>
    <w:p w14:paraId="78B11126" w14:textId="77777777" w:rsidR="00632A2D" w:rsidRPr="00632A2D" w:rsidRDefault="00632A2D" w:rsidP="00632A2D">
      <w:pPr>
        <w:pStyle w:val="NoSpacing"/>
        <w:ind w:left="1440"/>
        <w:rPr>
          <w:rFonts w:ascii="Times New Roman" w:hAnsi="Times New Roman" w:cs="Times New Roman"/>
        </w:rPr>
      </w:pPr>
    </w:p>
    <w:p w14:paraId="3BEBD7D1" w14:textId="77777777" w:rsidR="00632A2D" w:rsidRPr="00632A2D" w:rsidRDefault="00632A2D" w:rsidP="00632A2D">
      <w:pPr>
        <w:pStyle w:val="NoSpacing"/>
        <w:numPr>
          <w:ilvl w:val="0"/>
          <w:numId w:val="18"/>
        </w:numPr>
        <w:rPr>
          <w:rFonts w:ascii="Times New Roman" w:hAnsi="Times New Roman" w:cs="Times New Roman"/>
        </w:rPr>
      </w:pPr>
      <w:r w:rsidRPr="00632A2D">
        <w:rPr>
          <w:rFonts w:ascii="Times New Roman" w:hAnsi="Times New Roman" w:cs="Times New Roman"/>
          <w:u w:val="single"/>
        </w:rPr>
        <w:t>Shipping Charges</w:t>
      </w:r>
    </w:p>
    <w:p w14:paraId="61C32DE3" w14:textId="082D7190" w:rsidR="00632A2D" w:rsidRPr="00632A2D" w:rsidRDefault="00BF4C2D" w:rsidP="00632A2D">
      <w:pPr>
        <w:pStyle w:val="NoSpacing"/>
        <w:ind w:left="1440"/>
        <w:rPr>
          <w:rFonts w:ascii="Times New Roman" w:hAnsi="Times New Roman" w:cs="Times New Roman"/>
        </w:rPr>
      </w:pPr>
      <w:ins w:id="21" w:author="Author">
        <w:r w:rsidRPr="00BF4C2D">
          <w:rPr>
            <w:rFonts w:ascii="Times New Roman" w:hAnsi="Times New Roman" w:cs="Times New Roman"/>
          </w:rPr>
          <w:t>Freight terms for Catalog Products are F.O.B. The State’s U.S. destination, normal freight prepaid and absorbed by Contractor.</w:t>
        </w:r>
        <w:r w:rsidR="00F22C32">
          <w:rPr>
            <w:rFonts w:ascii="Times New Roman" w:hAnsi="Times New Roman" w:cs="Times New Roman"/>
          </w:rPr>
          <w:t xml:space="preserve"> Contractor shall also absorb ice, hazard, fuel</w:t>
        </w:r>
        <w:r w:rsidR="009131E8">
          <w:rPr>
            <w:rFonts w:ascii="Times New Roman" w:hAnsi="Times New Roman" w:cs="Times New Roman"/>
          </w:rPr>
          <w:t>, container and other product specific charges.</w:t>
        </w:r>
        <w:r w:rsidRPr="00BF4C2D">
          <w:rPr>
            <w:rFonts w:ascii="Times New Roman" w:hAnsi="Times New Roman" w:cs="Times New Roman"/>
          </w:rPr>
          <w:t xml:space="preserve">  The State shall pay for special handling or air express charges incurred at The State’s request, </w:t>
        </w:r>
        <w:r w:rsidR="00F22C32">
          <w:rPr>
            <w:rFonts w:ascii="Times New Roman" w:hAnsi="Times New Roman" w:cs="Times New Roman"/>
          </w:rPr>
          <w:t>white glove delivery, and orders of equipment over $100,000</w:t>
        </w:r>
        <w:r w:rsidRPr="00BF4C2D">
          <w:rPr>
            <w:rFonts w:ascii="Times New Roman" w:hAnsi="Times New Roman" w:cs="Times New Roman"/>
          </w:rPr>
          <w:t>. Notwithstanding the foregoing, For orders for laboratory furniture, vendor direct shipments, Non-Catalog and Third Party Products, terms shall be F.O.B. shipping point, freight prepaid and charged to The State at Contractor’s standard freight rates.</w:t>
        </w:r>
      </w:ins>
      <w:del w:id="22" w:author="Author">
        <w:r w:rsidR="00632A2D" w:rsidRPr="00632A2D" w:rsidDel="00BF4C2D">
          <w:rPr>
            <w:rFonts w:ascii="Times New Roman" w:hAnsi="Times New Roman" w:cs="Times New Roman"/>
          </w:rPr>
          <w:delText xml:space="preserve">The Contractor agrees that all prices include shipping and handling fees </w:delText>
        </w:r>
        <w:r w:rsidR="00632A2D" w:rsidRPr="00632A2D" w:rsidDel="00BF4C2D">
          <w:rPr>
            <w:rFonts w:ascii="Times New Roman" w:hAnsi="Times New Roman" w:cs="Times New Roman"/>
          </w:rPr>
          <w:lastRenderedPageBreak/>
          <w:delText>required to provide delivery to all State and Ordering Agency locations unless specifically approved in writing by the State of Indiana Account Manager. The Contractor shall remain responsible for goods until the Ordering Agency takes possession.</w:delText>
        </w:r>
      </w:del>
    </w:p>
    <w:p w14:paraId="17C449D0" w14:textId="77777777" w:rsidR="00632A2D" w:rsidRPr="00632A2D" w:rsidRDefault="00632A2D" w:rsidP="00632A2D">
      <w:pPr>
        <w:pStyle w:val="NoSpacing"/>
        <w:ind w:left="1440"/>
        <w:rPr>
          <w:rFonts w:ascii="Times New Roman" w:hAnsi="Times New Roman" w:cs="Times New Roman"/>
        </w:rPr>
      </w:pPr>
    </w:p>
    <w:p w14:paraId="60507D10" w14:textId="77777777" w:rsidR="00632A2D" w:rsidRPr="00632A2D" w:rsidRDefault="00632A2D" w:rsidP="00632A2D">
      <w:pPr>
        <w:pStyle w:val="NoSpacing"/>
        <w:numPr>
          <w:ilvl w:val="0"/>
          <w:numId w:val="18"/>
        </w:numPr>
        <w:rPr>
          <w:rFonts w:ascii="Times New Roman" w:hAnsi="Times New Roman" w:cs="Times New Roman"/>
          <w:u w:val="single"/>
        </w:rPr>
      </w:pPr>
      <w:r w:rsidRPr="00632A2D">
        <w:rPr>
          <w:rFonts w:ascii="Times New Roman" w:hAnsi="Times New Roman" w:cs="Times New Roman"/>
          <w:u w:val="single"/>
        </w:rPr>
        <w:t>Proof of Delivery</w:t>
      </w:r>
    </w:p>
    <w:p w14:paraId="0ADABA1D"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provide proof of delivery for an order upon request from the Ordering Agency that shall include, but not limited to, the accepting individual’s name, signature, delivery date, delivery time, and packing list.</w:t>
      </w:r>
    </w:p>
    <w:p w14:paraId="0422A236" w14:textId="77777777" w:rsidR="00632A2D" w:rsidRPr="00632A2D" w:rsidRDefault="00632A2D" w:rsidP="00632A2D">
      <w:pPr>
        <w:pStyle w:val="NoSpacing"/>
        <w:ind w:left="1440"/>
        <w:rPr>
          <w:rFonts w:ascii="Times New Roman" w:hAnsi="Times New Roman" w:cs="Times New Roman"/>
        </w:rPr>
      </w:pPr>
    </w:p>
    <w:p w14:paraId="3FB5A385" w14:textId="77777777" w:rsidR="00632A2D" w:rsidRPr="00632A2D" w:rsidRDefault="00632A2D" w:rsidP="00632A2D">
      <w:pPr>
        <w:pStyle w:val="NoSpacing"/>
        <w:numPr>
          <w:ilvl w:val="0"/>
          <w:numId w:val="18"/>
        </w:numPr>
        <w:rPr>
          <w:rFonts w:ascii="Times New Roman" w:hAnsi="Times New Roman" w:cs="Times New Roman"/>
        </w:rPr>
      </w:pPr>
      <w:r w:rsidRPr="00632A2D">
        <w:rPr>
          <w:rFonts w:ascii="Times New Roman" w:hAnsi="Times New Roman" w:cs="Times New Roman"/>
          <w:u w:val="single"/>
        </w:rPr>
        <w:t>Backorders</w:t>
      </w:r>
    </w:p>
    <w:p w14:paraId="364EFE1B"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In the event that a product is backordered, partial shipments or shipment is delayed for any reason, the Contractor shall notify the Ordering Agency of such delay in the following ways:</w:t>
      </w:r>
    </w:p>
    <w:p w14:paraId="0F773504" w14:textId="77777777" w:rsidR="00632A2D" w:rsidRPr="00632A2D" w:rsidRDefault="00632A2D" w:rsidP="00632A2D">
      <w:pPr>
        <w:pStyle w:val="NoSpacing"/>
        <w:numPr>
          <w:ilvl w:val="0"/>
          <w:numId w:val="19"/>
        </w:numPr>
        <w:rPr>
          <w:rFonts w:ascii="Times New Roman" w:hAnsi="Times New Roman" w:cs="Times New Roman"/>
        </w:rPr>
      </w:pPr>
      <w:r w:rsidRPr="00632A2D">
        <w:rPr>
          <w:rFonts w:ascii="Times New Roman" w:hAnsi="Times New Roman" w:cs="Times New Roman"/>
        </w:rPr>
        <w:t>A backordered item(s), item number (s), and expected delivery date(s) shall be annotated on the email order confirmation.</w:t>
      </w:r>
    </w:p>
    <w:p w14:paraId="6B39A0CF" w14:textId="77777777" w:rsidR="00632A2D" w:rsidRPr="00632A2D" w:rsidRDefault="00632A2D" w:rsidP="00632A2D">
      <w:pPr>
        <w:pStyle w:val="NoSpacing"/>
        <w:numPr>
          <w:ilvl w:val="0"/>
          <w:numId w:val="19"/>
        </w:numPr>
        <w:rPr>
          <w:rFonts w:ascii="Times New Roman" w:hAnsi="Times New Roman" w:cs="Times New Roman"/>
        </w:rPr>
      </w:pPr>
      <w:r w:rsidRPr="00632A2D">
        <w:rPr>
          <w:rFonts w:ascii="Times New Roman" w:hAnsi="Times New Roman" w:cs="Times New Roman"/>
        </w:rPr>
        <w:t>A backordered item(s) shall be annotated on the packing list that the Ordering Agency receives with the order and include the expected delivery date(s).</w:t>
      </w:r>
    </w:p>
    <w:p w14:paraId="1CDB148C" w14:textId="77777777" w:rsidR="00632A2D" w:rsidRPr="00632A2D" w:rsidRDefault="00632A2D" w:rsidP="00632A2D">
      <w:pPr>
        <w:pStyle w:val="NoSpacing"/>
        <w:numPr>
          <w:ilvl w:val="0"/>
          <w:numId w:val="19"/>
        </w:numPr>
        <w:rPr>
          <w:rFonts w:ascii="Times New Roman" w:hAnsi="Times New Roman" w:cs="Times New Roman"/>
        </w:rPr>
      </w:pPr>
      <w:r w:rsidRPr="00632A2D">
        <w:rPr>
          <w:rFonts w:ascii="Times New Roman" w:hAnsi="Times New Roman" w:cs="Times New Roman"/>
        </w:rPr>
        <w:t>Contractor’s online catalog/punch-out provides in-stock/backorder status.</w:t>
      </w:r>
    </w:p>
    <w:p w14:paraId="1BAFEF57" w14:textId="77777777" w:rsidR="00632A2D" w:rsidRPr="00632A2D" w:rsidRDefault="00632A2D" w:rsidP="00632A2D">
      <w:pPr>
        <w:pStyle w:val="NoSpacing"/>
        <w:ind w:left="2160"/>
        <w:rPr>
          <w:rFonts w:ascii="Times New Roman" w:hAnsi="Times New Roman" w:cs="Times New Roman"/>
        </w:rPr>
      </w:pPr>
    </w:p>
    <w:p w14:paraId="477DA416"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then work to fill the backorder. If the Contractor’s system is unable to fill a line, the Contractor’s local purchasing group shall source the backordered item. If an item is discontinued, or unavailable, the Contractor shall call the Ordering Agency and given a choice of canceling the order, or a like-for-like alternate.</w:t>
      </w:r>
    </w:p>
    <w:p w14:paraId="3A0CC4C5" w14:textId="77777777" w:rsidR="00632A2D" w:rsidRPr="00632A2D" w:rsidRDefault="00632A2D" w:rsidP="00632A2D">
      <w:pPr>
        <w:pStyle w:val="NoSpacing"/>
        <w:ind w:left="1440"/>
        <w:rPr>
          <w:rFonts w:ascii="Times New Roman" w:hAnsi="Times New Roman" w:cs="Times New Roman"/>
        </w:rPr>
      </w:pPr>
    </w:p>
    <w:p w14:paraId="16E59F2C" w14:textId="77777777" w:rsidR="00632A2D" w:rsidRPr="00632A2D" w:rsidRDefault="00632A2D" w:rsidP="00632A2D">
      <w:pPr>
        <w:pStyle w:val="NoSpacing"/>
        <w:numPr>
          <w:ilvl w:val="0"/>
          <w:numId w:val="18"/>
        </w:numPr>
        <w:rPr>
          <w:rFonts w:ascii="Times New Roman" w:hAnsi="Times New Roman" w:cs="Times New Roman"/>
        </w:rPr>
      </w:pPr>
      <w:r w:rsidRPr="00632A2D">
        <w:rPr>
          <w:rFonts w:ascii="Times New Roman" w:hAnsi="Times New Roman" w:cs="Times New Roman"/>
          <w:u w:val="single"/>
        </w:rPr>
        <w:t>Product Substitutions</w:t>
      </w:r>
    </w:p>
    <w:p w14:paraId="02181A27"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Product substitution is not allowable unless pre-approved; in writing, by the State or Ordering Agency and only then may the item be shipped. The substituted item shall be of equal functionality and quality and shall not exceed the contract price of the back ordered or unavailable item. Contractor shall submit a quarterly report of all items that have been substituted.</w:t>
      </w:r>
    </w:p>
    <w:p w14:paraId="71B0025D" w14:textId="77777777" w:rsidR="00632A2D" w:rsidRPr="00632A2D" w:rsidRDefault="00632A2D" w:rsidP="00632A2D">
      <w:pPr>
        <w:pStyle w:val="NoSpacing"/>
        <w:rPr>
          <w:rFonts w:ascii="Times New Roman" w:hAnsi="Times New Roman" w:cs="Times New Roman"/>
        </w:rPr>
      </w:pPr>
    </w:p>
    <w:p w14:paraId="08578C79"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Billing/Payment</w:t>
      </w:r>
    </w:p>
    <w:p w14:paraId="21B4AA8B" w14:textId="77777777" w:rsidR="00632A2D" w:rsidRPr="00632A2D" w:rsidRDefault="00632A2D" w:rsidP="00632A2D">
      <w:pPr>
        <w:pStyle w:val="NoSpacing"/>
        <w:numPr>
          <w:ilvl w:val="0"/>
          <w:numId w:val="21"/>
        </w:numPr>
        <w:rPr>
          <w:rFonts w:ascii="Times New Roman" w:hAnsi="Times New Roman" w:cs="Times New Roman"/>
          <w:b/>
          <w:u w:val="single"/>
        </w:rPr>
      </w:pPr>
      <w:r w:rsidRPr="00632A2D">
        <w:rPr>
          <w:rFonts w:ascii="Times New Roman" w:hAnsi="Times New Roman" w:cs="Times New Roman"/>
          <w:u w:val="single"/>
        </w:rPr>
        <w:t>Invoice</w:t>
      </w:r>
    </w:p>
    <w:p w14:paraId="2AFF4CE5" w14:textId="120895FF"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invoice the State </w:t>
      </w:r>
      <w:del w:id="23" w:author="Author">
        <w:r w:rsidRPr="00632A2D" w:rsidDel="00131E4C">
          <w:rPr>
            <w:rFonts w:ascii="Times New Roman" w:hAnsi="Times New Roman" w:cs="Times New Roman"/>
          </w:rPr>
          <w:delText>only after items have been delivered prior to payment</w:delText>
        </w:r>
      </w:del>
      <w:ins w:id="24" w:author="Author">
        <w:r w:rsidR="00131E4C">
          <w:rPr>
            <w:rFonts w:ascii="Times New Roman" w:hAnsi="Times New Roman" w:cs="Times New Roman"/>
          </w:rPr>
          <w:t>immediately upon order</w:t>
        </w:r>
      </w:ins>
      <w:r w:rsidRPr="00632A2D">
        <w:rPr>
          <w:rFonts w:ascii="Times New Roman" w:hAnsi="Times New Roman" w:cs="Times New Roman"/>
        </w:rPr>
        <w:t>. The C</w:t>
      </w:r>
      <w:r w:rsidRPr="00632A2D">
        <w:rPr>
          <w:rFonts w:ascii="Times New Roman" w:hAnsi="Times New Roman" w:cs="Times New Roman"/>
          <w:color w:val="000000"/>
        </w:rPr>
        <w:t xml:space="preserve">ontractor shall invoice the state only after completion of the work described in the purchase order/Contract, and as required below prior to any payment.  The Contractor shall submit an invoice to the Ordering Agency’s Bill To Address. </w:t>
      </w:r>
      <w:r w:rsidRPr="00632A2D">
        <w:rPr>
          <w:rFonts w:ascii="Times New Roman" w:hAnsi="Times New Roman" w:cs="Times New Roman"/>
        </w:rPr>
        <w:t xml:space="preserve">The Contractor’s invoice shall identify, at a minimum, the information listed below: </w:t>
      </w:r>
    </w:p>
    <w:p w14:paraId="1F35C216" w14:textId="77777777" w:rsidR="00632A2D" w:rsidRPr="00632A2D" w:rsidRDefault="00632A2D" w:rsidP="00632A2D">
      <w:pPr>
        <w:pStyle w:val="NoSpacing"/>
        <w:ind w:left="1440"/>
        <w:rPr>
          <w:rFonts w:ascii="Times New Roman" w:hAnsi="Times New Roman" w:cs="Times New Roman"/>
        </w:rPr>
      </w:pPr>
    </w:p>
    <w:p w14:paraId="6C63981C"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Invoice Number, Invoice Date, Ordering Agency’s Bill To Information, Ordering Agency’s Ship To Information, Business Unit, Purchase Order Number, Item Number, Item Description, Order Quantity for each Item, Item Price, Invoice Total</w:t>
      </w:r>
    </w:p>
    <w:p w14:paraId="43CF6D5F" w14:textId="77777777" w:rsidR="00632A2D" w:rsidRPr="00632A2D" w:rsidRDefault="00632A2D" w:rsidP="00632A2D">
      <w:pPr>
        <w:pStyle w:val="NoSpacing"/>
        <w:ind w:left="1440"/>
        <w:rPr>
          <w:rFonts w:ascii="Times New Roman" w:hAnsi="Times New Roman" w:cs="Times New Roman"/>
        </w:rPr>
      </w:pPr>
    </w:p>
    <w:p w14:paraId="07A3B174" w14:textId="77777777" w:rsidR="00632A2D" w:rsidRPr="00632A2D" w:rsidRDefault="00632A2D" w:rsidP="00632A2D">
      <w:pPr>
        <w:pStyle w:val="NoSpacing"/>
        <w:numPr>
          <w:ilvl w:val="0"/>
          <w:numId w:val="21"/>
        </w:numPr>
        <w:rPr>
          <w:rFonts w:ascii="Times New Roman" w:hAnsi="Times New Roman" w:cs="Times New Roman"/>
          <w:u w:val="single"/>
        </w:rPr>
      </w:pPr>
      <w:r w:rsidRPr="00632A2D">
        <w:rPr>
          <w:rFonts w:ascii="Times New Roman" w:hAnsi="Times New Roman" w:cs="Times New Roman"/>
          <w:u w:val="single"/>
        </w:rPr>
        <w:t>Billing</w:t>
      </w:r>
    </w:p>
    <w:p w14:paraId="2DDB5DBF"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understands and agrees that the invoice shall;</w:t>
      </w:r>
    </w:p>
    <w:p w14:paraId="53A8417A" w14:textId="77777777" w:rsidR="00632A2D" w:rsidRPr="00632A2D" w:rsidRDefault="00632A2D" w:rsidP="00632A2D">
      <w:pPr>
        <w:pStyle w:val="NoSpacing"/>
        <w:numPr>
          <w:ilvl w:val="0"/>
          <w:numId w:val="22"/>
        </w:numPr>
        <w:rPr>
          <w:rFonts w:ascii="Times New Roman" w:hAnsi="Times New Roman" w:cs="Times New Roman"/>
        </w:rPr>
      </w:pPr>
      <w:r w:rsidRPr="00632A2D">
        <w:rPr>
          <w:rFonts w:ascii="Times New Roman" w:hAnsi="Times New Roman" w:cs="Times New Roman"/>
        </w:rPr>
        <w:t>Include only charges for products that have been shipped/fulfillment complete</w:t>
      </w:r>
    </w:p>
    <w:p w14:paraId="78E4BE08" w14:textId="77777777" w:rsidR="00632A2D" w:rsidRPr="00632A2D" w:rsidRDefault="00632A2D" w:rsidP="00632A2D">
      <w:pPr>
        <w:pStyle w:val="NoSpacing"/>
        <w:numPr>
          <w:ilvl w:val="0"/>
          <w:numId w:val="22"/>
        </w:numPr>
        <w:rPr>
          <w:rFonts w:ascii="Times New Roman" w:hAnsi="Times New Roman" w:cs="Times New Roman"/>
        </w:rPr>
      </w:pPr>
      <w:r w:rsidRPr="00632A2D">
        <w:rPr>
          <w:rFonts w:ascii="Times New Roman" w:hAnsi="Times New Roman" w:cs="Times New Roman"/>
        </w:rPr>
        <w:t>Not include any items shipped separately or backordered item, which shall have a separate invoice for payment on the same Purchase Order</w:t>
      </w:r>
    </w:p>
    <w:p w14:paraId="7A5B3B81" w14:textId="77777777" w:rsidR="00632A2D" w:rsidRPr="00632A2D" w:rsidRDefault="00632A2D" w:rsidP="00632A2D">
      <w:pPr>
        <w:pStyle w:val="NoSpacing"/>
        <w:numPr>
          <w:ilvl w:val="0"/>
          <w:numId w:val="22"/>
        </w:numPr>
        <w:rPr>
          <w:rFonts w:ascii="Times New Roman" w:hAnsi="Times New Roman" w:cs="Times New Roman"/>
        </w:rPr>
      </w:pPr>
      <w:r w:rsidRPr="00632A2D">
        <w:rPr>
          <w:rFonts w:ascii="Times New Roman" w:hAnsi="Times New Roman" w:cs="Times New Roman"/>
        </w:rPr>
        <w:lastRenderedPageBreak/>
        <w:t xml:space="preserve">If multiple invoices are sent for the same Purchase Order, there shall be a note this is for partial payment </w:t>
      </w:r>
    </w:p>
    <w:p w14:paraId="1906B4C8" w14:textId="77777777" w:rsidR="00632A2D" w:rsidRPr="00632A2D" w:rsidRDefault="00632A2D" w:rsidP="00632A2D">
      <w:pPr>
        <w:pStyle w:val="NoSpacing"/>
        <w:numPr>
          <w:ilvl w:val="0"/>
          <w:numId w:val="22"/>
        </w:numPr>
        <w:rPr>
          <w:rFonts w:ascii="Times New Roman" w:hAnsi="Times New Roman" w:cs="Times New Roman"/>
        </w:rPr>
      </w:pPr>
      <w:r w:rsidRPr="00632A2D">
        <w:rPr>
          <w:rFonts w:ascii="Times New Roman" w:hAnsi="Times New Roman" w:cs="Times New Roman"/>
        </w:rPr>
        <w:t>Not include sales tax or shipping charges</w:t>
      </w:r>
    </w:p>
    <w:p w14:paraId="31522C4E" w14:textId="77777777" w:rsidR="00632A2D" w:rsidRPr="00632A2D" w:rsidRDefault="00632A2D" w:rsidP="00632A2D">
      <w:pPr>
        <w:pStyle w:val="NoSpacing"/>
        <w:rPr>
          <w:rFonts w:ascii="Times New Roman" w:hAnsi="Times New Roman" w:cs="Times New Roman"/>
        </w:rPr>
      </w:pPr>
    </w:p>
    <w:p w14:paraId="387A8966" w14:textId="77777777" w:rsidR="00632A2D" w:rsidRPr="00632A2D" w:rsidRDefault="00632A2D" w:rsidP="00632A2D">
      <w:pPr>
        <w:pStyle w:val="NoSpacing"/>
        <w:numPr>
          <w:ilvl w:val="0"/>
          <w:numId w:val="21"/>
        </w:numPr>
        <w:rPr>
          <w:rFonts w:ascii="Times New Roman" w:hAnsi="Times New Roman" w:cs="Times New Roman"/>
          <w:u w:val="single"/>
        </w:rPr>
      </w:pPr>
      <w:r w:rsidRPr="00632A2D">
        <w:rPr>
          <w:rFonts w:ascii="Times New Roman" w:hAnsi="Times New Roman" w:cs="Times New Roman"/>
          <w:u w:val="single"/>
        </w:rPr>
        <w:t>Payments</w:t>
      </w:r>
    </w:p>
    <w:p w14:paraId="4FF5D875"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It shall be the responsibility of the "Bill To" agency to make payment. Any questions concerning payment should be addressed to the “Bill To” agency listed on the purchase order. If there is a dispute over charges on the State’s invoice, the State shall work with the Contractor’s assigned Account Manager to determine the issue and path of resolution.  </w:t>
      </w:r>
    </w:p>
    <w:p w14:paraId="257DE882" w14:textId="77777777" w:rsidR="00632A2D" w:rsidRPr="00632A2D" w:rsidRDefault="00632A2D" w:rsidP="00632A2D">
      <w:pPr>
        <w:pStyle w:val="NoSpacing"/>
        <w:rPr>
          <w:rFonts w:ascii="Times New Roman" w:hAnsi="Times New Roman" w:cs="Times New Roman"/>
        </w:rPr>
      </w:pPr>
    </w:p>
    <w:p w14:paraId="6A4D7B32"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agrees that the timeframe for payment (and any discounts) begins when the “Bill To” agency is in receipt of a correct invoice that meets the minimum requirements stated above and products have been delivered in satisfactory condition.  </w:t>
      </w:r>
    </w:p>
    <w:p w14:paraId="397C214E" w14:textId="77777777" w:rsidR="00632A2D" w:rsidRPr="00632A2D" w:rsidRDefault="00632A2D" w:rsidP="00632A2D">
      <w:pPr>
        <w:pStyle w:val="NoSpacing"/>
        <w:ind w:left="1440"/>
        <w:rPr>
          <w:rFonts w:ascii="Times New Roman" w:hAnsi="Times New Roman" w:cs="Times New Roman"/>
        </w:rPr>
      </w:pPr>
    </w:p>
    <w:p w14:paraId="6A1675A4"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understands and agrees that the State shall not accept any responsibility for purchase orders issued by Governmental Entities, including K-12 entities or libraries.</w:t>
      </w:r>
    </w:p>
    <w:p w14:paraId="7AABF947" w14:textId="77777777" w:rsidR="00632A2D" w:rsidRPr="00632A2D" w:rsidRDefault="00632A2D" w:rsidP="00632A2D">
      <w:pPr>
        <w:pStyle w:val="NoSpacing"/>
        <w:ind w:left="720"/>
        <w:rPr>
          <w:rFonts w:ascii="Times New Roman" w:hAnsi="Times New Roman" w:cs="Times New Roman"/>
          <w:b/>
        </w:rPr>
      </w:pPr>
    </w:p>
    <w:p w14:paraId="32871DCB"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Returns</w:t>
      </w:r>
    </w:p>
    <w:p w14:paraId="048EB81C" w14:textId="50242C7D" w:rsidR="00632A2D" w:rsidRPr="00632A2D" w:rsidDel="00D16BA8" w:rsidRDefault="00D16BA8" w:rsidP="00632A2D">
      <w:pPr>
        <w:pStyle w:val="NoSpacing"/>
        <w:ind w:left="720"/>
        <w:rPr>
          <w:del w:id="25" w:author="Author"/>
          <w:rFonts w:ascii="Times New Roman" w:hAnsi="Times New Roman" w:cs="Times New Roman"/>
        </w:rPr>
      </w:pPr>
      <w:ins w:id="26" w:author="Author">
        <w:r w:rsidRPr="00D16BA8">
          <w:rPr>
            <w:rFonts w:ascii="Times New Roman" w:hAnsi="Times New Roman" w:cs="Times New Roman"/>
          </w:rPr>
          <w:t xml:space="preserve">Contractor offers a thirty (30) day “no hassles” return policy.  The State may return a Catalog Product within thirty (30) days of receipt by obtaining a return goods authorization (“RGA”) number from Contractor and referencing the RGA number on return shipping documents.  Returns made without an RGA number may be returned to the </w:t>
        </w:r>
        <w:proofErr w:type="spellStart"/>
        <w:r w:rsidRPr="00D16BA8">
          <w:rPr>
            <w:rFonts w:ascii="Times New Roman" w:hAnsi="Times New Roman" w:cs="Times New Roman"/>
          </w:rPr>
          <w:t>The</w:t>
        </w:r>
        <w:proofErr w:type="spellEnd"/>
        <w:r w:rsidRPr="00D16BA8">
          <w:rPr>
            <w:rFonts w:ascii="Times New Roman" w:hAnsi="Times New Roman" w:cs="Times New Roman"/>
          </w:rPr>
          <w:t xml:space="preserve"> State, freight collect.    Returns of Non-Catalog and Products are at all times subject to a restocking fee equal to the restocking fee charged to Contractor by the manufacturer.  Contractor’s return policy does not apply to (i) Products which have been discontinued, (ii) Products which are personalized or customized, (iii) Products not purchased from Contractor, (iv) Refrigerated or temperature controlled Products, (v) Products which are outdated, shelf-worn, used or defaced and, therefore, unsuitable for return to stock and resale as new, (vi) reagents, diagnostics, or chemicals, which have been opened, or (vii) Products that The State has caused to be shipped outside of the United States (or country of delivery), or (viii) any medical devices.</w:t>
        </w:r>
      </w:ins>
      <w:del w:id="27" w:author="Author">
        <w:r w:rsidR="00632A2D" w:rsidRPr="00632A2D" w:rsidDel="00D16BA8">
          <w:rPr>
            <w:rFonts w:ascii="Times New Roman" w:hAnsi="Times New Roman" w:cs="Times New Roman"/>
          </w:rPr>
          <w:delText>For all products the Contractor shall accept returns from Ordering Agency within thirty (30) business days of receipt of product. For all returns, Contractor shall provide full credit or full refund to Ordering Agency, whichever an agency requests, within thirty (30) business days.  With the exception of damaged or defective items, Ordering Agencies shall use best efforts to return products in original packaging (including manuals and all parts), in resalable condition and a copy of the packing list. Without a packing list, items will be eligible for an exact-item exchange or merchandise credit.</w:delText>
        </w:r>
      </w:del>
    </w:p>
    <w:p w14:paraId="7239C8F6" w14:textId="70232B25" w:rsidR="00632A2D" w:rsidRPr="00632A2D" w:rsidDel="00D16BA8" w:rsidRDefault="00632A2D" w:rsidP="00632A2D">
      <w:pPr>
        <w:pStyle w:val="Default"/>
        <w:rPr>
          <w:del w:id="28" w:author="Author"/>
          <w:rFonts w:ascii="Times New Roman" w:hAnsi="Times New Roman" w:cs="Times New Roman"/>
          <w:color w:val="auto"/>
          <w:sz w:val="22"/>
          <w:szCs w:val="22"/>
        </w:rPr>
      </w:pPr>
    </w:p>
    <w:p w14:paraId="2DDF6773" w14:textId="202875D7" w:rsidR="00632A2D" w:rsidRPr="00632A2D" w:rsidDel="00D16BA8" w:rsidRDefault="00632A2D" w:rsidP="00632A2D">
      <w:pPr>
        <w:pStyle w:val="Default"/>
        <w:ind w:left="720"/>
        <w:rPr>
          <w:del w:id="29" w:author="Author"/>
          <w:rFonts w:ascii="Times New Roman" w:hAnsi="Times New Roman" w:cs="Times New Roman"/>
          <w:color w:val="auto"/>
          <w:sz w:val="22"/>
          <w:szCs w:val="22"/>
        </w:rPr>
      </w:pPr>
      <w:del w:id="30" w:author="Author">
        <w:r w:rsidRPr="00632A2D" w:rsidDel="00D16BA8">
          <w:rPr>
            <w:rFonts w:ascii="Times New Roman" w:hAnsi="Times New Roman" w:cs="Times New Roman"/>
            <w:color w:val="auto"/>
            <w:sz w:val="22"/>
            <w:szCs w:val="22"/>
          </w:rPr>
          <w:delText>Product returns shall be processed by calling Customer Service or filling out the return request form located on the Contractors website. The product will then be added for pick up on the next scheduled delivery day.</w:delText>
        </w:r>
      </w:del>
    </w:p>
    <w:p w14:paraId="6E9077C6" w14:textId="4B3D871B" w:rsidR="00632A2D" w:rsidRPr="00632A2D" w:rsidDel="00D16BA8" w:rsidRDefault="00632A2D" w:rsidP="00632A2D">
      <w:pPr>
        <w:pStyle w:val="Default"/>
        <w:rPr>
          <w:del w:id="31" w:author="Author"/>
          <w:rFonts w:ascii="Times New Roman" w:hAnsi="Times New Roman" w:cs="Times New Roman"/>
          <w:color w:val="auto"/>
          <w:sz w:val="22"/>
          <w:szCs w:val="22"/>
        </w:rPr>
      </w:pPr>
    </w:p>
    <w:p w14:paraId="374FCE55" w14:textId="2BC23C29" w:rsidR="00632A2D" w:rsidRPr="00632A2D" w:rsidDel="00D16BA8" w:rsidRDefault="00632A2D" w:rsidP="00632A2D">
      <w:pPr>
        <w:pStyle w:val="Default"/>
        <w:ind w:left="720"/>
        <w:rPr>
          <w:del w:id="32" w:author="Author"/>
          <w:rFonts w:ascii="Times New Roman" w:hAnsi="Times New Roman" w:cs="Times New Roman"/>
          <w:color w:val="auto"/>
          <w:sz w:val="22"/>
          <w:szCs w:val="22"/>
        </w:rPr>
      </w:pPr>
      <w:del w:id="33" w:author="Author">
        <w:r w:rsidRPr="00632A2D" w:rsidDel="00D16BA8">
          <w:rPr>
            <w:rFonts w:ascii="Times New Roman" w:hAnsi="Times New Roman" w:cs="Times New Roman"/>
            <w:color w:val="auto"/>
            <w:sz w:val="22"/>
            <w:szCs w:val="22"/>
          </w:rPr>
          <w:delText>The Contractor shall credit all returns to the Ordering Agency within fifteen (15) business days of receipt.</w:delText>
        </w:r>
      </w:del>
    </w:p>
    <w:p w14:paraId="0BAB5FD5" w14:textId="558AAA4A" w:rsidR="00632A2D" w:rsidRPr="00632A2D" w:rsidDel="00D16BA8" w:rsidRDefault="00632A2D" w:rsidP="00632A2D">
      <w:pPr>
        <w:pStyle w:val="Default"/>
        <w:rPr>
          <w:del w:id="34" w:author="Author"/>
          <w:rFonts w:ascii="Times New Roman" w:hAnsi="Times New Roman" w:cs="Times New Roman"/>
          <w:color w:val="auto"/>
          <w:sz w:val="22"/>
          <w:szCs w:val="22"/>
        </w:rPr>
      </w:pPr>
    </w:p>
    <w:p w14:paraId="488836C2" w14:textId="60A56BD3" w:rsidR="00632A2D" w:rsidRPr="00632A2D" w:rsidDel="00D16BA8" w:rsidRDefault="00632A2D" w:rsidP="00632A2D">
      <w:pPr>
        <w:pStyle w:val="Default"/>
        <w:numPr>
          <w:ilvl w:val="0"/>
          <w:numId w:val="23"/>
        </w:numPr>
        <w:ind w:left="1530"/>
        <w:rPr>
          <w:del w:id="35" w:author="Author"/>
          <w:rFonts w:ascii="Times New Roman" w:hAnsi="Times New Roman" w:cs="Times New Roman"/>
          <w:color w:val="auto"/>
          <w:sz w:val="22"/>
          <w:szCs w:val="22"/>
        </w:rPr>
      </w:pPr>
      <w:del w:id="36" w:author="Author">
        <w:r w:rsidRPr="00632A2D" w:rsidDel="00D16BA8">
          <w:rPr>
            <w:rFonts w:ascii="Times New Roman" w:hAnsi="Times New Roman" w:cs="Times New Roman"/>
            <w:bCs/>
            <w:color w:val="auto"/>
            <w:sz w:val="22"/>
            <w:szCs w:val="22"/>
            <w:u w:val="single"/>
          </w:rPr>
          <w:delText>Damaged Freight, Error in Shipment, Defective Items</w:delText>
        </w:r>
      </w:del>
    </w:p>
    <w:p w14:paraId="2CA99C26" w14:textId="2D6831A8" w:rsidR="00632A2D" w:rsidRPr="00632A2D" w:rsidDel="00D16BA8" w:rsidRDefault="00632A2D" w:rsidP="00632A2D">
      <w:pPr>
        <w:pStyle w:val="Default"/>
        <w:ind w:left="1440"/>
        <w:rPr>
          <w:del w:id="37" w:author="Author"/>
          <w:rFonts w:ascii="Times New Roman" w:hAnsi="Times New Roman" w:cs="Times New Roman"/>
          <w:color w:val="auto"/>
          <w:sz w:val="22"/>
          <w:szCs w:val="22"/>
        </w:rPr>
      </w:pPr>
      <w:del w:id="38" w:author="Author">
        <w:r w:rsidRPr="00632A2D" w:rsidDel="00D16BA8">
          <w:rPr>
            <w:rFonts w:ascii="Times New Roman" w:hAnsi="Times New Roman" w:cs="Times New Roman"/>
            <w:color w:val="auto"/>
            <w:sz w:val="22"/>
            <w:szCs w:val="22"/>
          </w:rPr>
          <w:delText xml:space="preserve">The Contractor shall pay and arrange for all shipping and handling charges for items returned because of freight damage or error in shipment. Ordering Agencies shall be credited the full amount of all items returned. All credits shall be made to the account codes used to purchase the returned items. If the order had multiple account codes, the Ordering Agency shall instruct the Contractor to which code or codes the credit shall be </w:delText>
        </w:r>
        <w:r w:rsidRPr="00632A2D" w:rsidDel="00D16BA8">
          <w:rPr>
            <w:rFonts w:ascii="Times New Roman" w:hAnsi="Times New Roman" w:cs="Times New Roman"/>
            <w:color w:val="auto"/>
            <w:sz w:val="22"/>
            <w:szCs w:val="22"/>
          </w:rPr>
          <w:lastRenderedPageBreak/>
          <w:delText>assigned. The Contractor shall issue credit within fifteen (15) business days once item has been returned to Contractor’s warehouse.</w:delText>
        </w:r>
      </w:del>
    </w:p>
    <w:p w14:paraId="01D83852" w14:textId="1145CD0E" w:rsidR="00632A2D" w:rsidRPr="00632A2D" w:rsidDel="00D16BA8" w:rsidRDefault="00632A2D" w:rsidP="00632A2D">
      <w:pPr>
        <w:pStyle w:val="Default"/>
        <w:ind w:left="1440"/>
        <w:rPr>
          <w:del w:id="39" w:author="Author"/>
          <w:rFonts w:ascii="Times New Roman" w:hAnsi="Times New Roman" w:cs="Times New Roman"/>
          <w:color w:val="auto"/>
          <w:sz w:val="22"/>
          <w:szCs w:val="22"/>
        </w:rPr>
      </w:pPr>
    </w:p>
    <w:p w14:paraId="5EF56573" w14:textId="2E6CE5EA" w:rsidR="00632A2D" w:rsidRPr="00632A2D" w:rsidDel="00D16BA8" w:rsidRDefault="00632A2D" w:rsidP="00632A2D">
      <w:pPr>
        <w:pStyle w:val="Default"/>
        <w:numPr>
          <w:ilvl w:val="0"/>
          <w:numId w:val="23"/>
        </w:numPr>
        <w:tabs>
          <w:tab w:val="left" w:pos="1440"/>
        </w:tabs>
        <w:ind w:left="1710" w:hanging="540"/>
        <w:rPr>
          <w:del w:id="40" w:author="Author"/>
          <w:rFonts w:ascii="Times New Roman" w:hAnsi="Times New Roman" w:cs="Times New Roman"/>
          <w:color w:val="auto"/>
          <w:sz w:val="22"/>
          <w:szCs w:val="22"/>
        </w:rPr>
      </w:pPr>
      <w:del w:id="41" w:author="Author">
        <w:r w:rsidRPr="00632A2D" w:rsidDel="00D16BA8">
          <w:rPr>
            <w:rFonts w:ascii="Times New Roman" w:hAnsi="Times New Roman" w:cs="Times New Roman"/>
            <w:bCs/>
            <w:color w:val="auto"/>
            <w:sz w:val="22"/>
            <w:szCs w:val="22"/>
            <w:u w:val="single"/>
          </w:rPr>
          <w:delText xml:space="preserve">Restocking Fee </w:delText>
        </w:r>
      </w:del>
    </w:p>
    <w:p w14:paraId="0741C772" w14:textId="22BD1482" w:rsidR="00632A2D" w:rsidRPr="00632A2D" w:rsidRDefault="00632A2D" w:rsidP="00632A2D">
      <w:pPr>
        <w:pStyle w:val="Default"/>
        <w:ind w:left="1440"/>
        <w:rPr>
          <w:rFonts w:ascii="Times New Roman" w:hAnsi="Times New Roman" w:cs="Times New Roman"/>
          <w:color w:val="auto"/>
          <w:sz w:val="22"/>
          <w:szCs w:val="22"/>
        </w:rPr>
      </w:pPr>
      <w:del w:id="42" w:author="Author">
        <w:r w:rsidRPr="00632A2D" w:rsidDel="00D16BA8">
          <w:rPr>
            <w:rFonts w:ascii="Times New Roman" w:hAnsi="Times New Roman" w:cs="Times New Roman"/>
            <w:color w:val="auto"/>
            <w:sz w:val="22"/>
            <w:szCs w:val="22"/>
          </w:rPr>
          <w:delText>Contractor shall not impose a return or restocking fee on Ordering Agencies for items that have been returned in accordance with the Returns section.</w:delText>
        </w:r>
      </w:del>
    </w:p>
    <w:p w14:paraId="018D22A8" w14:textId="77777777" w:rsidR="00632A2D" w:rsidRPr="00632A2D" w:rsidRDefault="00632A2D" w:rsidP="00632A2D">
      <w:pPr>
        <w:pStyle w:val="NoSpacing"/>
        <w:rPr>
          <w:rFonts w:ascii="Times New Roman" w:hAnsi="Times New Roman" w:cs="Times New Roman"/>
        </w:rPr>
      </w:pPr>
    </w:p>
    <w:p w14:paraId="1E772A06"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Reporting/Metrics</w:t>
      </w:r>
    </w:p>
    <w:p w14:paraId="5C93FB5A" w14:textId="77777777"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rPr>
        <w:t xml:space="preserve">The Contractor shall provide the State and Ordering Agencies monthly, quarterly, ad-hoc reporting, and report customization at no cost for the duration of the Contract. The standard reporting listed below shall be available to the State or Ordering Agency </w:t>
      </w:r>
      <w:bookmarkStart w:id="43" w:name="_Hlk48818085"/>
      <w:r w:rsidRPr="00632A2D">
        <w:rPr>
          <w:rFonts w:ascii="Times New Roman" w:hAnsi="Times New Roman" w:cs="Times New Roman"/>
        </w:rPr>
        <w:t xml:space="preserve">within 2 business days of the request unless the parties agree to a longer response period. Ad-hoc and customized reporting shall be provided within 5 business days.   </w:t>
      </w:r>
    </w:p>
    <w:bookmarkEnd w:id="43"/>
    <w:p w14:paraId="341E8280" w14:textId="77777777" w:rsidR="00632A2D" w:rsidRPr="00632A2D" w:rsidRDefault="00632A2D" w:rsidP="00632A2D">
      <w:pPr>
        <w:pStyle w:val="NoSpacing"/>
        <w:numPr>
          <w:ilvl w:val="0"/>
          <w:numId w:val="24"/>
        </w:numPr>
        <w:ind w:left="1440"/>
        <w:rPr>
          <w:rFonts w:ascii="Times New Roman" w:hAnsi="Times New Roman" w:cs="Times New Roman"/>
          <w:u w:val="single"/>
        </w:rPr>
      </w:pPr>
      <w:r w:rsidRPr="00632A2D">
        <w:rPr>
          <w:rFonts w:ascii="Times New Roman" w:hAnsi="Times New Roman" w:cs="Times New Roman"/>
          <w:u w:val="single"/>
        </w:rPr>
        <w:t>Savings Model</w:t>
      </w:r>
    </w:p>
    <w:p w14:paraId="11813FB8"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work with the State Contract Manager to develop a mutually agreed upon Savings Model, within ninety (90) days of final State signature, which reflects the actual savings over the life of this Contract. The Contractor shall report on the Savings Model at each QBR and shall provide updates upon request. </w:t>
      </w:r>
    </w:p>
    <w:p w14:paraId="267639CE" w14:textId="77777777" w:rsidR="00632A2D" w:rsidRPr="00632A2D" w:rsidRDefault="00632A2D" w:rsidP="00632A2D">
      <w:pPr>
        <w:pStyle w:val="NoSpacing"/>
        <w:ind w:left="1440"/>
        <w:rPr>
          <w:rFonts w:ascii="Times New Roman" w:hAnsi="Times New Roman" w:cs="Times New Roman"/>
        </w:rPr>
      </w:pPr>
    </w:p>
    <w:p w14:paraId="20946403" w14:textId="77777777" w:rsidR="00632A2D" w:rsidRPr="00632A2D" w:rsidRDefault="00632A2D" w:rsidP="00632A2D">
      <w:pPr>
        <w:pStyle w:val="NoSpacing"/>
        <w:numPr>
          <w:ilvl w:val="0"/>
          <w:numId w:val="24"/>
        </w:numPr>
        <w:ind w:left="1440"/>
        <w:rPr>
          <w:rFonts w:ascii="Times New Roman" w:hAnsi="Times New Roman" w:cs="Times New Roman"/>
        </w:rPr>
      </w:pPr>
      <w:r w:rsidRPr="00632A2D">
        <w:rPr>
          <w:rFonts w:ascii="Times New Roman" w:hAnsi="Times New Roman" w:cs="Times New Roman"/>
          <w:u w:val="single"/>
        </w:rPr>
        <w:t>Usage Reports</w:t>
      </w:r>
    </w:p>
    <w:p w14:paraId="77CD8833" w14:textId="4D42590F"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track all system and usage data to report at each QBR.  The report shall include, but not limited to, Market Basket/ Non-Market Basket Indication, Recycled,</w:t>
      </w:r>
      <w:r w:rsidR="00D67A37">
        <w:rPr>
          <w:rFonts w:ascii="Times New Roman" w:hAnsi="Times New Roman" w:cs="Times New Roman"/>
        </w:rPr>
        <w:t xml:space="preserve"> </w:t>
      </w:r>
      <w:r w:rsidRPr="00632A2D">
        <w:rPr>
          <w:rFonts w:ascii="Times New Roman" w:hAnsi="Times New Roman" w:cs="Times New Roman"/>
        </w:rPr>
        <w:t>Item Number, Item Description, Quantity, Unit of Measure, and Dollar Amount. The Contractor shall provide updates upon request.</w:t>
      </w:r>
    </w:p>
    <w:p w14:paraId="22EF06D0" w14:textId="77777777" w:rsidR="00632A2D" w:rsidRPr="00632A2D" w:rsidRDefault="00632A2D" w:rsidP="00632A2D">
      <w:pPr>
        <w:pStyle w:val="NoSpacing"/>
        <w:ind w:left="1440"/>
        <w:rPr>
          <w:rFonts w:ascii="Times New Roman" w:hAnsi="Times New Roman" w:cs="Times New Roman"/>
          <w:highlight w:val="yellow"/>
        </w:rPr>
      </w:pPr>
    </w:p>
    <w:p w14:paraId="46E51DD2" w14:textId="77777777" w:rsidR="00632A2D" w:rsidRPr="00632A2D" w:rsidRDefault="00632A2D" w:rsidP="00632A2D">
      <w:pPr>
        <w:pStyle w:val="NoSpacing"/>
        <w:ind w:left="1440"/>
        <w:rPr>
          <w:rFonts w:ascii="Times New Roman" w:hAnsi="Times New Roman" w:cs="Times New Roman"/>
          <w:highlight w:val="yellow"/>
        </w:rPr>
      </w:pPr>
    </w:p>
    <w:p w14:paraId="5EB5ED56" w14:textId="77777777" w:rsidR="00632A2D" w:rsidRPr="00632A2D" w:rsidRDefault="00632A2D" w:rsidP="00632A2D">
      <w:pPr>
        <w:pStyle w:val="NoSpacing"/>
        <w:numPr>
          <w:ilvl w:val="0"/>
          <w:numId w:val="24"/>
        </w:numPr>
        <w:ind w:left="1440"/>
        <w:rPr>
          <w:rFonts w:ascii="Times New Roman" w:hAnsi="Times New Roman" w:cs="Times New Roman"/>
          <w:u w:val="single"/>
        </w:rPr>
      </w:pPr>
      <w:r w:rsidRPr="00632A2D">
        <w:rPr>
          <w:rFonts w:ascii="Times New Roman" w:hAnsi="Times New Roman" w:cs="Times New Roman"/>
          <w:u w:val="single"/>
        </w:rPr>
        <w:t>Pricing Audit Report</w:t>
      </w:r>
    </w:p>
    <w:p w14:paraId="045ED33D"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work with the State Contract Manager to develop a mutually agreed upon pricing audit report that reflects the number of transactions during a 3 month period, item price in the catalog at the time of purchase, and the price the Ordering Agency paid to show the difference. The Contractor shall provide this report at each QBR and shall provide updates upon request.</w:t>
      </w:r>
    </w:p>
    <w:p w14:paraId="65FBE9EB" w14:textId="77777777" w:rsidR="00632A2D" w:rsidRPr="00632A2D" w:rsidRDefault="00632A2D" w:rsidP="00632A2D">
      <w:pPr>
        <w:pStyle w:val="NoSpacing"/>
        <w:rPr>
          <w:rFonts w:ascii="Times New Roman" w:hAnsi="Times New Roman" w:cs="Times New Roman"/>
        </w:rPr>
      </w:pPr>
    </w:p>
    <w:p w14:paraId="0C49DB27"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Miscellaneous Commitments</w:t>
      </w:r>
    </w:p>
    <w:p w14:paraId="08692789" w14:textId="77777777" w:rsidR="00632A2D" w:rsidRPr="00632A2D" w:rsidRDefault="00632A2D" w:rsidP="00632A2D">
      <w:pPr>
        <w:numPr>
          <w:ilvl w:val="0"/>
          <w:numId w:val="25"/>
        </w:numPr>
        <w:autoSpaceDE w:val="0"/>
        <w:autoSpaceDN w:val="0"/>
        <w:adjustRightInd w:val="0"/>
        <w:spacing w:after="0" w:line="240" w:lineRule="auto"/>
        <w:ind w:left="1440"/>
        <w:rPr>
          <w:rFonts w:ascii="Times New Roman" w:hAnsi="Times New Roman" w:cs="Times New Roman"/>
          <w:u w:val="single"/>
        </w:rPr>
      </w:pPr>
      <w:r w:rsidRPr="00632A2D">
        <w:rPr>
          <w:rFonts w:ascii="Times New Roman" w:hAnsi="Times New Roman" w:cs="Times New Roman"/>
          <w:u w:val="single"/>
        </w:rPr>
        <w:t>Subcontracting</w:t>
      </w:r>
    </w:p>
    <w:p w14:paraId="543C40DA" w14:textId="5A996351" w:rsidR="00632A2D" w:rsidRPr="00D67A37" w:rsidRDefault="00632A2D" w:rsidP="00D67A37">
      <w:pPr>
        <w:autoSpaceDE w:val="0"/>
        <w:autoSpaceDN w:val="0"/>
        <w:adjustRightInd w:val="0"/>
        <w:spacing w:after="0" w:line="240" w:lineRule="auto"/>
        <w:ind w:left="1440"/>
        <w:rPr>
          <w:rFonts w:ascii="Times New Roman" w:hAnsi="Times New Roman" w:cs="Times New Roman"/>
        </w:rPr>
      </w:pPr>
      <w:r w:rsidRPr="00632A2D">
        <w:rPr>
          <w:rFonts w:ascii="Times New Roman" w:hAnsi="Times New Roman" w:cs="Times New Roman"/>
        </w:rPr>
        <w:t>The Contractor shall not assign this Contract or enter into a subcontract for any of the services performed under this Contract without obtaining the prior written approval of the State. If such subcontract agreements are approved by the State, each shall contain all sections of this Contract. The Contractor shall be the Prime Contractor and shall be responsible for all work performed on this Contract.</w:t>
      </w:r>
    </w:p>
    <w:p w14:paraId="2690D2E6" w14:textId="77777777" w:rsidR="00632A2D" w:rsidRPr="00632A2D" w:rsidRDefault="00632A2D" w:rsidP="00632A2D">
      <w:pPr>
        <w:pStyle w:val="NoSpacing"/>
        <w:rPr>
          <w:rFonts w:ascii="Times New Roman" w:hAnsi="Times New Roman" w:cs="Times New Roman"/>
          <w:highlight w:val="yellow"/>
          <w:u w:val="single"/>
        </w:rPr>
      </w:pPr>
    </w:p>
    <w:p w14:paraId="1CF78405" w14:textId="77777777" w:rsidR="00632A2D" w:rsidRPr="00632A2D" w:rsidRDefault="00632A2D" w:rsidP="00632A2D">
      <w:pPr>
        <w:pStyle w:val="NoSpacing"/>
        <w:numPr>
          <w:ilvl w:val="0"/>
          <w:numId w:val="25"/>
        </w:numPr>
        <w:ind w:left="1440"/>
        <w:rPr>
          <w:rFonts w:ascii="Times New Roman" w:hAnsi="Times New Roman" w:cs="Times New Roman"/>
          <w:u w:val="single"/>
        </w:rPr>
      </w:pPr>
      <w:r w:rsidRPr="00632A2D">
        <w:rPr>
          <w:rFonts w:ascii="Times New Roman" w:hAnsi="Times New Roman" w:cs="Times New Roman"/>
          <w:u w:val="single"/>
        </w:rPr>
        <w:t>Purchasing Card</w:t>
      </w:r>
    </w:p>
    <w:p w14:paraId="7FC43887" w14:textId="6DEFD272" w:rsidR="006E4F58" w:rsidRPr="008764C0" w:rsidRDefault="00632A2D" w:rsidP="008764C0">
      <w:pPr>
        <w:pStyle w:val="NoSpacing"/>
        <w:ind w:left="1440"/>
        <w:rPr>
          <w:rFonts w:ascii="Times New Roman" w:hAnsi="Times New Roman" w:cs="Times New Roman"/>
        </w:rPr>
      </w:pPr>
      <w:r w:rsidRPr="00632A2D">
        <w:rPr>
          <w:rFonts w:ascii="Times New Roman" w:hAnsi="Times New Roman" w:cs="Times New Roman"/>
        </w:rPr>
        <w:t>The Contractor shall accept the State’s Purchasing Card (P-Card) as an optional form of payment</w:t>
      </w:r>
      <w:ins w:id="44" w:author="Author">
        <w:r w:rsidR="00573BE6">
          <w:rPr>
            <w:rFonts w:ascii="Times New Roman" w:hAnsi="Times New Roman" w:cs="Times New Roman"/>
          </w:rPr>
          <w:t xml:space="preserve"> only at the point of sale</w:t>
        </w:r>
      </w:ins>
      <w:r w:rsidRPr="00632A2D">
        <w:rPr>
          <w:rFonts w:ascii="Times New Roman" w:hAnsi="Times New Roman" w:cs="Times New Roman"/>
        </w:rPr>
        <w:t>, if advised by the State Contract Manager.</w:t>
      </w:r>
      <w:del w:id="45" w:author="Author">
        <w:r w:rsidRPr="00632A2D" w:rsidDel="00573BE6">
          <w:rPr>
            <w:rFonts w:ascii="Times New Roman" w:hAnsi="Times New Roman" w:cs="Times New Roman"/>
          </w:rPr>
          <w:delText xml:space="preserve"> The Contractor shall accept any credit card-user handling fees associated with the acceptance of the State’s Purchasing </w:delText>
        </w:r>
        <w:r w:rsidRPr="008764C0" w:rsidDel="00573BE6">
          <w:rPr>
            <w:rFonts w:ascii="Times New Roman" w:hAnsi="Times New Roman" w:cs="Times New Roman"/>
          </w:rPr>
          <w:delText>Card.</w:delText>
        </w:r>
      </w:del>
      <w:r w:rsidRPr="008764C0">
        <w:rPr>
          <w:rFonts w:ascii="Times New Roman" w:hAnsi="Times New Roman" w:cs="Times New Roman"/>
        </w:rPr>
        <w:t xml:space="preserve">  </w:t>
      </w:r>
    </w:p>
    <w:p w14:paraId="25B9A18F" w14:textId="77777777" w:rsidR="006E4F58" w:rsidRPr="008764C0" w:rsidRDefault="006E4F58" w:rsidP="006E4F58">
      <w:pPr>
        <w:spacing w:after="0" w:line="240" w:lineRule="auto"/>
        <w:rPr>
          <w:rFonts w:ascii="Times New Roman" w:eastAsia="Times New Roman" w:hAnsi="Times New Roman" w:cs="Times New Roman"/>
        </w:rPr>
      </w:pPr>
      <w:r w:rsidRPr="008764C0">
        <w:rPr>
          <w:rFonts w:ascii="Times New Roman" w:eastAsia="Times New Roman" w:hAnsi="Times New Roman" w:cs="Times New Roman"/>
        </w:rPr>
        <w:t xml:space="preserve"> </w:t>
      </w:r>
    </w:p>
    <w:p w14:paraId="778436A2" w14:textId="75DDABC6" w:rsidR="008764C0" w:rsidRDefault="006E4F58" w:rsidP="008764C0">
      <w:pPr>
        <w:spacing w:after="0" w:line="240" w:lineRule="auto"/>
        <w:rPr>
          <w:rFonts w:ascii="Times New Roman" w:hAnsi="Times New Roman" w:cs="Times New Roman"/>
        </w:rPr>
      </w:pPr>
      <w:r w:rsidRPr="008764C0">
        <w:rPr>
          <w:rFonts w:ascii="Times New Roman" w:eastAsia="Times New Roman" w:hAnsi="Times New Roman" w:cs="Times New Roman"/>
          <w:b/>
        </w:rPr>
        <w:t>2.  Consideration</w:t>
      </w:r>
      <w:r w:rsidRPr="008764C0">
        <w:rPr>
          <w:rFonts w:ascii="Times New Roman" w:eastAsia="Times New Roman" w:hAnsi="Times New Roman" w:cs="Times New Roman"/>
        </w:rPr>
        <w:t xml:space="preserve">.  </w:t>
      </w:r>
      <w:r w:rsidR="008764C0" w:rsidRPr="008764C0">
        <w:rPr>
          <w:rFonts w:ascii="Times New Roman" w:hAnsi="Times New Roman" w:cs="Times New Roman"/>
        </w:rPr>
        <w:t>Purchases under this Contract will be made at the discretion of the eligible purchasing entities.  Contractor will be paid at the rates established</w:t>
      </w:r>
      <w:r w:rsidR="008764C0" w:rsidRPr="008764C0" w:rsidDel="008C0439">
        <w:rPr>
          <w:rFonts w:ascii="Times New Roman" w:hAnsi="Times New Roman" w:cs="Times New Roman"/>
        </w:rPr>
        <w:t xml:space="preserve"> </w:t>
      </w:r>
      <w:r w:rsidR="008764C0" w:rsidRPr="008764C0">
        <w:rPr>
          <w:rFonts w:ascii="Times New Roman" w:hAnsi="Times New Roman" w:cs="Times New Roman"/>
        </w:rPr>
        <w:t xml:space="preserve">in </w:t>
      </w:r>
      <w:r w:rsidR="008764C0" w:rsidRPr="008764C0">
        <w:rPr>
          <w:rFonts w:ascii="Times New Roman" w:hAnsi="Times New Roman" w:cs="Times New Roman"/>
          <w:b/>
          <w:bCs/>
          <w:u w:val="single"/>
        </w:rPr>
        <w:t xml:space="preserve">Exhibit </w:t>
      </w:r>
      <w:r w:rsidR="008764C0">
        <w:rPr>
          <w:rFonts w:ascii="Times New Roman" w:hAnsi="Times New Roman" w:cs="Times New Roman"/>
          <w:b/>
          <w:bCs/>
          <w:u w:val="single"/>
        </w:rPr>
        <w:t>A and B</w:t>
      </w:r>
      <w:r w:rsidR="008764C0" w:rsidRPr="008764C0">
        <w:rPr>
          <w:rFonts w:ascii="Times New Roman" w:hAnsi="Times New Roman" w:cs="Times New Roman"/>
        </w:rPr>
        <w:t>, attached hereto and incorporated herein, for providing the</w:t>
      </w:r>
      <w:r w:rsidR="008764C0">
        <w:rPr>
          <w:rFonts w:ascii="Times New Roman" w:hAnsi="Times New Roman" w:cs="Times New Roman"/>
        </w:rPr>
        <w:t xml:space="preserve"> laboratory supplies and </w:t>
      </w:r>
      <w:r w:rsidR="008764C0" w:rsidRPr="008764C0">
        <w:rPr>
          <w:rFonts w:ascii="Times New Roman" w:hAnsi="Times New Roman" w:cs="Times New Roman"/>
        </w:rPr>
        <w:t xml:space="preserve">related services and performing the associated services to eligible ordering agencies under this QPA.  The Contractor agrees that all prices are </w:t>
      </w:r>
      <w:r w:rsidR="008764C0" w:rsidRPr="008764C0">
        <w:rPr>
          <w:rFonts w:ascii="Times New Roman" w:hAnsi="Times New Roman" w:cs="Times New Roman"/>
        </w:rPr>
        <w:lastRenderedPageBreak/>
        <w:t>inclusive of any fees (including, but not limited to, delivery, shipping, service, administrative costs and other fees associated with delivery of commodities or completion of services to all State locations), unless specifically approved in writing by the State.  Contractor understands and agrees that this Contract does not guarantee the Contractor a minimum quantity of orders or remuneration amount.  Payment shall be made to the Contractor by the Ordering</w:t>
      </w:r>
      <w:r w:rsidR="008764C0">
        <w:rPr>
          <w:rFonts w:ascii="Times New Roman" w:hAnsi="Times New Roman" w:cs="Times New Roman"/>
        </w:rPr>
        <w:t xml:space="preserve"> Agency</w:t>
      </w:r>
      <w:r w:rsidR="008764C0" w:rsidRPr="008764C0">
        <w:rPr>
          <w:rFonts w:ascii="Times New Roman" w:hAnsi="Times New Roman" w:cs="Times New Roman"/>
        </w:rPr>
        <w:t xml:space="preserve"> in accordance with</w:t>
      </w:r>
      <w:r w:rsidR="008764C0" w:rsidRPr="008764C0" w:rsidDel="00753053">
        <w:rPr>
          <w:rFonts w:ascii="Times New Roman" w:hAnsi="Times New Roman" w:cs="Times New Roman"/>
        </w:rPr>
        <w:t xml:space="preserve"> </w:t>
      </w:r>
      <w:r w:rsidR="008764C0" w:rsidRPr="008764C0">
        <w:rPr>
          <w:rFonts w:ascii="Times New Roman" w:hAnsi="Times New Roman" w:cs="Times New Roman"/>
          <w:i/>
        </w:rPr>
        <w:t>Section</w:t>
      </w:r>
      <w:r w:rsidR="008764C0">
        <w:rPr>
          <w:rFonts w:ascii="Times New Roman" w:hAnsi="Times New Roman" w:cs="Times New Roman"/>
          <w:i/>
        </w:rPr>
        <w:t xml:space="preserve"> 37</w:t>
      </w:r>
      <w:r w:rsidR="008764C0" w:rsidRPr="008764C0">
        <w:rPr>
          <w:rFonts w:ascii="Times New Roman" w:hAnsi="Times New Roman" w:cs="Times New Roman"/>
          <w:i/>
          <w:color w:val="FF0000"/>
        </w:rPr>
        <w:t xml:space="preserve"> </w:t>
      </w:r>
      <w:r w:rsidR="008764C0" w:rsidRPr="008764C0">
        <w:rPr>
          <w:rFonts w:ascii="Times New Roman" w:hAnsi="Times New Roman" w:cs="Times New Roman"/>
          <w:i/>
        </w:rPr>
        <w:t>- Payments</w:t>
      </w:r>
      <w:r w:rsidR="008764C0" w:rsidRPr="008764C0">
        <w:rPr>
          <w:rFonts w:ascii="Times New Roman" w:hAnsi="Times New Roman" w:cs="Times New Roman"/>
        </w:rPr>
        <w:t xml:space="preserve"> and all other applicable provisions of this Contract.</w:t>
      </w:r>
    </w:p>
    <w:p w14:paraId="366AA3F7" w14:textId="77777777" w:rsidR="008764C0" w:rsidRPr="008764C0" w:rsidRDefault="008764C0" w:rsidP="008764C0">
      <w:pPr>
        <w:spacing w:after="0" w:line="240" w:lineRule="auto"/>
        <w:rPr>
          <w:rFonts w:ascii="Times New Roman" w:eastAsia="Times New Roman" w:hAnsi="Times New Roman" w:cs="Times New Roman"/>
        </w:rPr>
      </w:pPr>
    </w:p>
    <w:p w14:paraId="53CE6D32" w14:textId="05368C8F" w:rsidR="006E4F58" w:rsidRPr="00BD522C" w:rsidRDefault="008764C0" w:rsidP="008764C0">
      <w:pPr>
        <w:rPr>
          <w:rFonts w:ascii="Times New Roman" w:hAnsi="Times New Roman" w:cs="Times New Roman"/>
        </w:rPr>
      </w:pPr>
      <w:r w:rsidRPr="008764C0">
        <w:rPr>
          <w:rFonts w:ascii="Times New Roman" w:hAnsi="Times New Roman" w:cs="Times New Roman"/>
        </w:rPr>
        <w:t xml:space="preserve">This Contract’s total remuneration amount </w:t>
      </w:r>
      <w:r w:rsidRPr="00BD522C">
        <w:rPr>
          <w:rFonts w:ascii="Times New Roman" w:hAnsi="Times New Roman" w:cs="Times New Roman"/>
        </w:rPr>
        <w:t>is based on the number and quantity of purchases made by eligible purchasing entities.  Therefore, this Contract does not identify a total remuneration amount.</w:t>
      </w:r>
    </w:p>
    <w:p w14:paraId="7F0D2E03" w14:textId="0BB043B3" w:rsidR="006E4F58" w:rsidRPr="00BD522C" w:rsidRDefault="006E4F58" w:rsidP="006E4F58">
      <w:pPr>
        <w:spacing w:after="0" w:line="240" w:lineRule="auto"/>
        <w:rPr>
          <w:rFonts w:ascii="Times New Roman" w:eastAsia="Times New Roman" w:hAnsi="Times New Roman" w:cs="Times New Roman"/>
        </w:rPr>
      </w:pPr>
      <w:r w:rsidRPr="00BD522C">
        <w:rPr>
          <w:rFonts w:ascii="Times New Roman" w:eastAsia="Times New Roman" w:hAnsi="Times New Roman" w:cs="Times New Roman"/>
          <w:b/>
        </w:rPr>
        <w:t>3.  Term</w:t>
      </w:r>
      <w:r w:rsidRPr="00BD522C">
        <w:rPr>
          <w:rFonts w:ascii="Times New Roman" w:eastAsia="Times New Roman" w:hAnsi="Times New Roman" w:cs="Times New Roman"/>
        </w:rPr>
        <w:t xml:space="preserve">. </w:t>
      </w:r>
      <w:r w:rsidR="006157BA" w:rsidRPr="00BD522C">
        <w:rPr>
          <w:rFonts w:ascii="Times New Roman" w:eastAsia="Times New Roman" w:hAnsi="Times New Roman" w:cs="Times New Roman"/>
        </w:rPr>
        <w:t xml:space="preserve"> </w:t>
      </w:r>
      <w:r w:rsidR="00BD522C" w:rsidRPr="00BD522C">
        <w:rPr>
          <w:rFonts w:ascii="Times New Roman" w:eastAsiaTheme="minorEastAsia" w:hAnsi="Times New Roman" w:cs="Times New Roman"/>
          <w:color w:val="000000" w:themeColor="text1"/>
          <w:kern w:val="24"/>
        </w:rPr>
        <w:t xml:space="preserve">This Contract shall be effective for a period of two (2) years. It shall commence on </w:t>
      </w:r>
      <w:r w:rsidR="00BD522C" w:rsidRPr="00BD522C">
        <w:rPr>
          <w:rFonts w:ascii="Times New Roman" w:eastAsiaTheme="minorEastAsia" w:hAnsi="Times New Roman" w:cs="Times New Roman"/>
          <w:color w:val="000000" w:themeColor="text1"/>
          <w:kern w:val="24"/>
          <w:highlight w:val="yellow"/>
        </w:rPr>
        <w:t>TBD</w:t>
      </w:r>
      <w:r w:rsidR="00BD522C" w:rsidRPr="00BD522C">
        <w:rPr>
          <w:rFonts w:ascii="Times New Roman" w:eastAsiaTheme="minorEastAsia" w:hAnsi="Times New Roman" w:cs="Times New Roman"/>
          <w:color w:val="000000" w:themeColor="text1"/>
          <w:kern w:val="24"/>
        </w:rPr>
        <w:t xml:space="preserve"> and remain in effect through </w:t>
      </w:r>
      <w:r w:rsidR="00BD522C" w:rsidRPr="00BD522C">
        <w:rPr>
          <w:rFonts w:ascii="Times New Roman" w:eastAsiaTheme="minorEastAsia" w:hAnsi="Times New Roman" w:cs="Times New Roman"/>
          <w:color w:val="000000" w:themeColor="text1"/>
          <w:kern w:val="24"/>
          <w:highlight w:val="yellow"/>
        </w:rPr>
        <w:t>TBD</w:t>
      </w:r>
      <w:r w:rsidR="00BD522C" w:rsidRPr="00BD522C">
        <w:rPr>
          <w:rFonts w:ascii="Times New Roman" w:eastAsiaTheme="minorEastAsia" w:hAnsi="Times New Roman" w:cs="Times New Roman"/>
          <w:color w:val="000000" w:themeColor="text1"/>
          <w:kern w:val="24"/>
        </w:rPr>
        <w:t>. There may be two (2) one-year renewals for a total of four (4) years at the State’s option.</w:t>
      </w:r>
    </w:p>
    <w:p w14:paraId="4F2A0D1C" w14:textId="77777777" w:rsidR="00BD522C" w:rsidRPr="00BD522C" w:rsidRDefault="00BD522C" w:rsidP="006E4F58">
      <w:pPr>
        <w:spacing w:after="0" w:line="240" w:lineRule="auto"/>
        <w:rPr>
          <w:rFonts w:ascii="Times New Roman" w:eastAsia="Times New Roman" w:hAnsi="Times New Roman" w:cs="Times New Roman"/>
          <w:b/>
          <w:smallCaps/>
          <w:color w:val="000000"/>
        </w:rPr>
      </w:pPr>
    </w:p>
    <w:p w14:paraId="37AB2433" w14:textId="2192EBCE" w:rsidR="006E4F58" w:rsidRPr="00632A2D" w:rsidRDefault="006E4F58" w:rsidP="006E4F58">
      <w:pPr>
        <w:spacing w:after="0" w:line="240" w:lineRule="auto"/>
        <w:rPr>
          <w:rFonts w:ascii="Times New Roman" w:eastAsia="Times New Roman" w:hAnsi="Times New Roman" w:cs="Times New Roman"/>
        </w:rPr>
      </w:pPr>
      <w:r w:rsidRPr="00632A2D">
        <w:rPr>
          <w:rFonts w:ascii="Times New Roman" w:eastAsia="Times New Roman" w:hAnsi="Times New Roman" w:cs="Times New Roman"/>
          <w:b/>
        </w:rPr>
        <w:t>4.  Access to Records</w:t>
      </w:r>
      <w:r w:rsidRPr="00632A2D">
        <w:rPr>
          <w:rFonts w:ascii="Times New Roman" w:eastAsia="Times New Roman" w:hAnsi="Times New Roman" w:cs="Times New Roman"/>
        </w:rPr>
        <w:t xml:space="preserve">.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w:t>
      </w:r>
      <w:ins w:id="46" w:author="Author">
        <w:r w:rsidR="00276385">
          <w:rPr>
            <w:rFonts w:ascii="Times New Roman" w:eastAsia="Times New Roman" w:hAnsi="Times New Roman" w:cs="Times New Roman"/>
          </w:rPr>
          <w:t xml:space="preserve">Reasonable </w:t>
        </w:r>
      </w:ins>
      <w:del w:id="47" w:author="Author">
        <w:r w:rsidRPr="00632A2D" w:rsidDel="00276385">
          <w:rPr>
            <w:rFonts w:ascii="Times New Roman" w:eastAsia="Times New Roman" w:hAnsi="Times New Roman" w:cs="Times New Roman"/>
          </w:rPr>
          <w:delText>C</w:delText>
        </w:r>
      </w:del>
      <w:ins w:id="48" w:author="Author">
        <w:r w:rsidR="00276385">
          <w:rPr>
            <w:rFonts w:ascii="Times New Roman" w:eastAsia="Times New Roman" w:hAnsi="Times New Roman" w:cs="Times New Roman"/>
          </w:rPr>
          <w:t>c</w:t>
        </w:r>
      </w:ins>
      <w:r w:rsidRPr="00632A2D">
        <w:rPr>
          <w:rFonts w:ascii="Times New Roman" w:eastAsia="Times New Roman" w:hAnsi="Times New Roman" w:cs="Times New Roman"/>
        </w:rPr>
        <w:t>opies shall be furnished at no cost to the State if requested.</w:t>
      </w:r>
    </w:p>
    <w:p w14:paraId="3B987CCA" w14:textId="77777777" w:rsidR="006E4F58" w:rsidRPr="00632A2D" w:rsidRDefault="006E4F58" w:rsidP="006E4F58">
      <w:pPr>
        <w:spacing w:after="0" w:line="240" w:lineRule="auto"/>
        <w:rPr>
          <w:rFonts w:ascii="Times New Roman" w:eastAsia="Times New Roman" w:hAnsi="Times New Roman" w:cs="Times New Roman"/>
        </w:rPr>
      </w:pPr>
    </w:p>
    <w:p w14:paraId="521611BA" w14:textId="77777777" w:rsidR="00037656" w:rsidRPr="00632A2D" w:rsidRDefault="00037656" w:rsidP="00037656">
      <w:pPr>
        <w:spacing w:after="0" w:line="240" w:lineRule="auto"/>
        <w:rPr>
          <w:rFonts w:ascii="Times New Roman" w:eastAsia="Times New Roman" w:hAnsi="Times New Roman" w:cs="Times New Roman"/>
        </w:rPr>
      </w:pPr>
      <w:r w:rsidRPr="00632A2D">
        <w:rPr>
          <w:rFonts w:ascii="Times New Roman" w:eastAsia="Times New Roman" w:hAnsi="Times New Roman" w:cs="Times New Roman"/>
          <w:b/>
        </w:rPr>
        <w:t>5.  Assignment; Successors</w:t>
      </w:r>
      <w:r w:rsidRPr="00632A2D">
        <w:rPr>
          <w:rFonts w:ascii="Times New Roman" w:eastAsia="Times New Roman" w:hAnsi="Times New Roman" w:cs="Times New Roman"/>
        </w:rPr>
        <w:t xml:space="preserve">.  </w:t>
      </w:r>
    </w:p>
    <w:p w14:paraId="33B2EC41" w14:textId="77777777" w:rsidR="00037656" w:rsidRPr="00632A2D" w:rsidRDefault="00037656" w:rsidP="00037656">
      <w:pPr>
        <w:spacing w:after="0" w:line="240" w:lineRule="auto"/>
        <w:rPr>
          <w:rFonts w:ascii="Times New Roman" w:eastAsia="Times New Roman" w:hAnsi="Times New Roman" w:cs="Times New Roman"/>
        </w:rPr>
      </w:pPr>
      <w:r w:rsidRPr="00632A2D">
        <w:rPr>
          <w:rFonts w:ascii="Times New Roman" w:eastAsia="Times New Roman" w:hAnsi="Times New Roman" w:cs="Times New Roman"/>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721E51BA" w14:textId="77777777" w:rsidR="00037656" w:rsidRPr="00632A2D" w:rsidRDefault="00037656" w:rsidP="00037656">
      <w:pPr>
        <w:spacing w:after="0" w:line="240" w:lineRule="auto"/>
        <w:rPr>
          <w:rFonts w:ascii="Times New Roman" w:eastAsia="Times New Roman" w:hAnsi="Times New Roman" w:cs="Times New Roman"/>
        </w:rPr>
      </w:pPr>
    </w:p>
    <w:p w14:paraId="10323DCA" w14:textId="688F8B8E" w:rsidR="00037656" w:rsidRPr="00632A2D" w:rsidRDefault="00037656" w:rsidP="00037656">
      <w:pPr>
        <w:pStyle w:val="NoSpacing"/>
        <w:rPr>
          <w:rFonts w:ascii="Times New Roman" w:hAnsi="Times New Roman" w:cs="Times New Roman"/>
          <w:spacing w:val="-3"/>
        </w:rPr>
      </w:pPr>
      <w:r w:rsidRPr="00632A2D">
        <w:rPr>
          <w:rFonts w:ascii="Times New Roman" w:hAnsi="Times New Roman" w:cs="Times New Roman"/>
          <w:spacing w:val="-3"/>
        </w:rPr>
        <w:t xml:space="preserve">B.  </w:t>
      </w:r>
      <w:r w:rsidRPr="00632A2D">
        <w:rPr>
          <w:rFonts w:ascii="Times New Roman" w:eastAsia="Times New Roman" w:hAnsi="Times New Roman" w:cs="Times New Roman"/>
        </w:rPr>
        <w:t xml:space="preserve">The Contractor shall not assign or subcontract the whole or any part of this Contract without the State’s prior written consent. Additionally, </w:t>
      </w:r>
      <w:r w:rsidRPr="00632A2D">
        <w:rPr>
          <w:rFonts w:ascii="Times New Roman" w:hAnsi="Times New Roman" w:cs="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3F99BE2B" w14:textId="77777777" w:rsidR="006E4F58" w:rsidRPr="00632A2D" w:rsidRDefault="006E4F58" w:rsidP="006E4F58">
      <w:pPr>
        <w:spacing w:after="0" w:line="240" w:lineRule="auto"/>
        <w:rPr>
          <w:rFonts w:ascii="Times New Roman" w:eastAsia="Times New Roman" w:hAnsi="Times New Roman" w:cs="Times New Roman"/>
        </w:rPr>
      </w:pPr>
    </w:p>
    <w:p w14:paraId="08214D0B"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32A2D">
        <w:rPr>
          <w:rFonts w:ascii="Times New Roman" w:eastAsia="Times New Roman" w:hAnsi="Times New Roman" w:cs="Times New Roman"/>
          <w:b/>
        </w:rPr>
        <w:t>6.  Assignment of Antitrust Claims.</w:t>
      </w:r>
      <w:r w:rsidR="006157BA" w:rsidRPr="00632A2D">
        <w:rPr>
          <w:rFonts w:ascii="Times New Roman" w:eastAsia="Times New Roman" w:hAnsi="Times New Roman" w:cs="Times New Roman"/>
        </w:rPr>
        <w:t xml:space="preserve">  </w:t>
      </w:r>
      <w:r w:rsidRPr="00632A2D">
        <w:rPr>
          <w:rFonts w:ascii="Times New Roman" w:eastAsia="Times New Roman" w:hAnsi="Times New Roman" w:cs="Times New Roman"/>
        </w:rPr>
        <w:t>As part of the consideration for the award of this Contract, the Contractor assigns to the State</w:t>
      </w:r>
      <w:r w:rsidRPr="006E4F58">
        <w:rPr>
          <w:rFonts w:ascii="Times New Roman" w:eastAsia="Times New Roman" w:hAnsi="Times New Roman" w:cs="Times New Roman"/>
        </w:rPr>
        <w:t xml:space="preserve"> all right, title and interest in and to any claims the Contractor now has, or may acquire, under state or federal antitrust laws relating to the products or services which are the subject of this Contract.</w:t>
      </w:r>
    </w:p>
    <w:p w14:paraId="0095552C" w14:textId="77777777" w:rsidR="006E4F58" w:rsidRPr="006E4F58" w:rsidRDefault="006E4F58" w:rsidP="006E4F58">
      <w:pPr>
        <w:spacing w:after="0" w:line="240" w:lineRule="auto"/>
        <w:rPr>
          <w:rFonts w:ascii="Times New Roman" w:eastAsia="Times New Roman" w:hAnsi="Times New Roman" w:cs="Times New Roman"/>
        </w:rPr>
      </w:pPr>
    </w:p>
    <w:p w14:paraId="7BF138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702386F1" w14:textId="77777777" w:rsidR="006E4F58" w:rsidRPr="006E4F58" w:rsidRDefault="006E4F58" w:rsidP="006E4F58">
      <w:pPr>
        <w:spacing w:after="0" w:line="240" w:lineRule="auto"/>
        <w:rPr>
          <w:rFonts w:ascii="Times New Roman" w:eastAsia="Times New Roman" w:hAnsi="Times New Roman" w:cs="Times New Roman"/>
        </w:rPr>
      </w:pPr>
    </w:p>
    <w:p w14:paraId="1DFCB2E1" w14:textId="5D960F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ins w:id="49" w:author="Author">
        <w:r w:rsidR="00B14CBA">
          <w:rPr>
            <w:rFonts w:ascii="Times New Roman" w:eastAsia="Times New Roman" w:hAnsi="Times New Roman" w:cs="Times New Roman"/>
          </w:rPr>
          <w:t xml:space="preserve"> </w:t>
        </w:r>
        <w:r w:rsidR="00B14CBA" w:rsidRPr="00B14CBA">
          <w:rPr>
            <w:rFonts w:ascii="Times New Roman" w:eastAsia="Times New Roman" w:hAnsi="Times New Roman" w:cs="Times New Roman"/>
          </w:rPr>
          <w:t>Audits shall only be allowed once every twelve months. Overcharges discovered shall be offset by undercharges. Use of third party auditor will require execution of an NDA between all parties in a form satisfactory to Contractor.</w:t>
        </w:r>
      </w:ins>
    </w:p>
    <w:p w14:paraId="026727CD" w14:textId="77777777" w:rsidR="006E4F58" w:rsidRPr="006E4F58" w:rsidRDefault="006E4F58" w:rsidP="006E4F58">
      <w:pPr>
        <w:spacing w:after="0" w:line="240" w:lineRule="auto"/>
        <w:rPr>
          <w:rFonts w:ascii="Times New Roman" w:eastAsia="Times New Roman" w:hAnsi="Times New Roman" w:cs="Times New Roman"/>
        </w:rPr>
      </w:pPr>
    </w:p>
    <w:p w14:paraId="4A6E909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EAD64F3" w14:textId="77777777" w:rsidR="006E4F58" w:rsidRPr="006E4F58" w:rsidRDefault="006E4F58" w:rsidP="006E4F58">
      <w:pPr>
        <w:spacing w:after="0" w:line="240" w:lineRule="auto"/>
        <w:rPr>
          <w:rFonts w:ascii="Times New Roman" w:eastAsia="Times New Roman" w:hAnsi="Times New Roman" w:cs="Times New Roman"/>
        </w:rPr>
      </w:pPr>
    </w:p>
    <w:p w14:paraId="2D0666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69A8DD68" w14:textId="77777777" w:rsidR="006E4F58" w:rsidRPr="006E4F58" w:rsidRDefault="006E4F58" w:rsidP="006E4F58">
      <w:pPr>
        <w:spacing w:after="0" w:line="240" w:lineRule="auto"/>
        <w:rPr>
          <w:rFonts w:ascii="Times New Roman" w:eastAsia="Times New Roman" w:hAnsi="Times New Roman" w:cs="Times New Roman"/>
        </w:rPr>
      </w:pPr>
    </w:p>
    <w:p w14:paraId="0E42CA28"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33521F2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7082AF20" w14:textId="77777777" w:rsidR="006E4F58" w:rsidRPr="006E4F58" w:rsidRDefault="006E4F58" w:rsidP="006E4F58">
      <w:pPr>
        <w:spacing w:after="0" w:line="240" w:lineRule="auto"/>
        <w:rPr>
          <w:rFonts w:ascii="Times New Roman" w:eastAsia="Times New Roman" w:hAnsi="Times New Roman" w:cs="Times New Roman"/>
        </w:rPr>
      </w:pPr>
    </w:p>
    <w:p w14:paraId="60855E27" w14:textId="73C18F4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7779DE00" w14:textId="77777777" w:rsidR="006E4F58" w:rsidRPr="006E4F58" w:rsidRDefault="006E4F58" w:rsidP="006E4F58">
      <w:pPr>
        <w:spacing w:after="0" w:line="240" w:lineRule="auto"/>
        <w:rPr>
          <w:rFonts w:ascii="Times New Roman" w:eastAsia="Times New Roman" w:hAnsi="Times New Roman" w:cs="Times New Roman"/>
        </w:rPr>
      </w:pPr>
    </w:p>
    <w:p w14:paraId="19468C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4277B7D9" w14:textId="77777777" w:rsidR="006E4F58" w:rsidRPr="006E4F58" w:rsidRDefault="006E4F58" w:rsidP="006E4F58">
      <w:pPr>
        <w:spacing w:after="0" w:line="240" w:lineRule="auto"/>
        <w:rPr>
          <w:rFonts w:ascii="Times New Roman" w:eastAsia="Times New Roman" w:hAnsi="Times New Roman" w:cs="Times New Roman"/>
        </w:rPr>
      </w:pPr>
    </w:p>
    <w:p w14:paraId="05D4D39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0C697A2" w14:textId="77777777" w:rsidR="006E4F58" w:rsidRPr="006E4F58" w:rsidRDefault="006E4F58" w:rsidP="006E4F58">
      <w:pPr>
        <w:spacing w:after="0" w:line="240" w:lineRule="auto"/>
        <w:rPr>
          <w:rFonts w:ascii="Times New Roman" w:eastAsia="Times New Roman" w:hAnsi="Times New Roman" w:cs="Times New Roman"/>
        </w:rPr>
      </w:pPr>
    </w:p>
    <w:p w14:paraId="6DB3EFC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2B027B89" w14:textId="77777777" w:rsidR="006E4F58" w:rsidRPr="006E4F58" w:rsidRDefault="006E4F58" w:rsidP="006E4F58">
      <w:pPr>
        <w:spacing w:after="0" w:line="240" w:lineRule="auto"/>
        <w:rPr>
          <w:rFonts w:ascii="Times New Roman" w:eastAsia="Times New Roman" w:hAnsi="Times New Roman" w:cs="Times New Roman"/>
        </w:rPr>
      </w:pPr>
    </w:p>
    <w:p w14:paraId="194A13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49D37DB0" w14:textId="77777777" w:rsidR="006E4F58" w:rsidRPr="006E4F58" w:rsidRDefault="006E4F58" w:rsidP="006E4F58">
      <w:pPr>
        <w:spacing w:after="0" w:line="240" w:lineRule="auto"/>
        <w:rPr>
          <w:rFonts w:ascii="Times New Roman" w:eastAsia="Times New Roman" w:hAnsi="Times New Roman" w:cs="Times New Roman"/>
        </w:rPr>
      </w:pPr>
    </w:p>
    <w:p w14:paraId="5189A7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28E8B5F3" w14:textId="77777777" w:rsidR="006E4F58" w:rsidRPr="006E4F58" w:rsidRDefault="006E4F58" w:rsidP="006E4F58">
      <w:pPr>
        <w:spacing w:after="0" w:line="240" w:lineRule="auto"/>
        <w:rPr>
          <w:rFonts w:ascii="Times New Roman" w:eastAsia="Times New Roman" w:hAnsi="Times New Roman" w:cs="Times New Roman"/>
        </w:rPr>
      </w:pPr>
    </w:p>
    <w:p w14:paraId="0298EB58"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3F894E0F"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1846D0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20581671"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6E619F8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50" w:name="IC24-5-12"/>
      <w:r w:rsidRPr="006E4F58">
        <w:rPr>
          <w:rFonts w:ascii="Times New Roman" w:eastAsia="Times New Roman" w:hAnsi="Times New Roman" w:cs="Times New Roman"/>
        </w:rPr>
        <w:t>Telephone Solicitations</w:t>
      </w:r>
      <w:bookmarkEnd w:id="5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3232CE66"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51" w:name="IC24-5-14"/>
      <w:r w:rsidRPr="006E4F58">
        <w:rPr>
          <w:rFonts w:ascii="Times New Roman" w:eastAsia="Times New Roman" w:hAnsi="Times New Roman" w:cs="Times New Roman"/>
        </w:rPr>
        <w:t>Regulation of Automatic Dialing Machines</w:t>
      </w:r>
      <w:bookmarkEnd w:id="5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6224E15D"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3BE6A379"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A1A280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787DA067"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067F7ACB"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63967C76" w14:textId="77777777" w:rsidR="006E4F58" w:rsidRPr="006E4F58" w:rsidRDefault="006E4F58" w:rsidP="006E4F58">
      <w:pPr>
        <w:spacing w:after="0" w:line="240" w:lineRule="auto"/>
        <w:rPr>
          <w:rFonts w:ascii="Times New Roman" w:eastAsia="Times New Roman" w:hAnsi="Times New Roman" w:cs="Times New Roman"/>
        </w:rPr>
      </w:pPr>
    </w:p>
    <w:p w14:paraId="1F3195FB" w14:textId="6F20E19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11. </w:t>
      </w:r>
      <w:del w:id="52" w:author="Author">
        <w:r w:rsidRPr="006E4F58" w:rsidDel="00807B38">
          <w:rPr>
            <w:rFonts w:ascii="Times New Roman" w:eastAsia="Times New Roman" w:hAnsi="Times New Roman" w:cs="Times New Roman"/>
            <w:b/>
          </w:rPr>
          <w:delText>Condition of Payment</w:delText>
        </w:r>
        <w:r w:rsidRPr="006E4F58" w:rsidDel="00807B38">
          <w:rPr>
            <w:rFonts w:ascii="Times New Roman" w:eastAsia="Times New Roman" w:hAnsi="Times New Roman" w:cs="Times New Roman"/>
          </w:rPr>
          <w:delTex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delText>
        </w:r>
        <w:r w:rsidR="00105774" w:rsidDel="00807B38">
          <w:rPr>
            <w:rFonts w:ascii="Times New Roman" w:eastAsia="Times New Roman" w:hAnsi="Times New Roman" w:cs="Times New Roman"/>
          </w:rPr>
          <w:delText>or performed in violation of any</w:delText>
        </w:r>
        <w:r w:rsidRPr="006E4F58" w:rsidDel="00807B38">
          <w:rPr>
            <w:rFonts w:ascii="Times New Roman" w:eastAsia="Times New Roman" w:hAnsi="Times New Roman" w:cs="Times New Roman"/>
          </w:rPr>
          <w:delText xml:space="preserve"> federal, state or local statute, ordinance, rule or regulation.</w:delText>
        </w:r>
      </w:del>
      <w:ins w:id="53" w:author="Author">
        <w:r w:rsidR="00807B38">
          <w:rPr>
            <w:rFonts w:ascii="Times New Roman" w:eastAsia="Times New Roman" w:hAnsi="Times New Roman" w:cs="Times New Roman"/>
            <w:b/>
          </w:rPr>
          <w:t>Intentionally Deleted.</w:t>
        </w:r>
      </w:ins>
    </w:p>
    <w:p w14:paraId="4C53933A" w14:textId="77777777" w:rsidR="006E4F58" w:rsidRPr="006E4F58" w:rsidRDefault="006E4F58" w:rsidP="006E4F58">
      <w:pPr>
        <w:spacing w:after="0" w:line="240" w:lineRule="auto"/>
        <w:rPr>
          <w:rFonts w:ascii="Times New Roman" w:eastAsia="Times New Roman" w:hAnsi="Times New Roman" w:cs="Times New Roman"/>
        </w:rPr>
      </w:pPr>
    </w:p>
    <w:p w14:paraId="3D43F82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7392DE94" w14:textId="77777777" w:rsidR="006E4F58" w:rsidRPr="006E4F58" w:rsidRDefault="006E4F58" w:rsidP="006E4F58">
      <w:pPr>
        <w:spacing w:after="0" w:line="240" w:lineRule="auto"/>
        <w:rPr>
          <w:rFonts w:ascii="Times New Roman" w:eastAsia="Times New Roman" w:hAnsi="Times New Roman" w:cs="Times New Roman"/>
        </w:rPr>
      </w:pPr>
    </w:p>
    <w:p w14:paraId="6471D6B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w:t>
      </w:r>
      <w:r w:rsidRPr="006E4F58">
        <w:rPr>
          <w:rFonts w:ascii="Times New Roman" w:eastAsia="Times New Roman" w:hAnsi="Times New Roman" w:cs="Times New Roman"/>
        </w:rPr>
        <w:lastRenderedPageBreak/>
        <w:t>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7E47FDFA" w14:textId="77777777" w:rsidR="006E4F58" w:rsidRPr="006E4F58" w:rsidRDefault="006E4F58" w:rsidP="006E4F58">
      <w:pPr>
        <w:spacing w:after="0" w:line="240" w:lineRule="auto"/>
        <w:rPr>
          <w:rFonts w:ascii="Times New Roman" w:eastAsia="Times New Roman" w:hAnsi="Times New Roman" w:cs="Times New Roman"/>
        </w:rPr>
      </w:pPr>
    </w:p>
    <w:p w14:paraId="2AE7608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DD0049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504BD0EB" w14:textId="67E83455"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54" w:name="_Toc236554569"/>
      <w:del w:id="55" w:author="Author">
        <w:r w:rsidRPr="007412B2" w:rsidDel="0031411B">
          <w:rPr>
            <w:rFonts w:ascii="Times New Roman" w:eastAsia="Times New Roman" w:hAnsi="Times New Roman" w:cs="Times New Roman"/>
          </w:rPr>
          <w:delText xml:space="preserve">Furnish </w:delText>
        </w:r>
      </w:del>
      <w:ins w:id="56" w:author="Author">
        <w:r w:rsidR="0031411B">
          <w:rPr>
            <w:rFonts w:ascii="Times New Roman" w:eastAsia="Times New Roman" w:hAnsi="Times New Roman" w:cs="Times New Roman"/>
          </w:rPr>
          <w:t>Offer</w:t>
        </w:r>
        <w:r w:rsidR="0031411B" w:rsidRPr="007412B2">
          <w:rPr>
            <w:rFonts w:ascii="Times New Roman" w:eastAsia="Times New Roman" w:hAnsi="Times New Roman" w:cs="Times New Roman"/>
          </w:rPr>
          <w:t xml:space="preserve"> </w:t>
        </w:r>
      </w:ins>
      <w:r w:rsidRPr="007412B2">
        <w:rPr>
          <w:rFonts w:ascii="Times New Roman" w:eastAsia="Times New Roman" w:hAnsi="Times New Roman" w:cs="Times New Roman"/>
        </w:rPr>
        <w:t>phase-in training; and</w:t>
      </w:r>
      <w:bookmarkEnd w:id="54"/>
    </w:p>
    <w:p w14:paraId="079AA197" w14:textId="2DDC4882"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w:t>
      </w:r>
      <w:del w:id="57" w:author="Author">
        <w:r w:rsidRPr="007412B2" w:rsidDel="0031411B">
          <w:rPr>
            <w:rFonts w:ascii="Times New Roman" w:eastAsia="Times New Roman" w:hAnsi="Times New Roman" w:cs="Times New Roman"/>
          </w:rPr>
          <w:delText xml:space="preserve">best </w:delText>
        </w:r>
      </w:del>
      <w:ins w:id="58" w:author="Author">
        <w:r w:rsidR="0031411B">
          <w:rPr>
            <w:rFonts w:ascii="Times New Roman" w:eastAsia="Times New Roman" w:hAnsi="Times New Roman" w:cs="Times New Roman"/>
          </w:rPr>
          <w:t>reasonable</w:t>
        </w:r>
        <w:r w:rsidR="0031411B" w:rsidRPr="007412B2">
          <w:rPr>
            <w:rFonts w:ascii="Times New Roman" w:eastAsia="Times New Roman" w:hAnsi="Times New Roman" w:cs="Times New Roman"/>
          </w:rPr>
          <w:t xml:space="preserve"> </w:t>
        </w:r>
      </w:ins>
      <w:r w:rsidRPr="007412B2">
        <w:rPr>
          <w:rFonts w:ascii="Times New Roman" w:eastAsia="Times New Roman" w:hAnsi="Times New Roman" w:cs="Times New Roman"/>
        </w:rPr>
        <w:t>efforts and cooperation to effect an orderly and efficient transition to a successor.</w:t>
      </w:r>
    </w:p>
    <w:p w14:paraId="5235C5A4" w14:textId="77777777" w:rsidR="006E4F58" w:rsidRPr="006E4F58" w:rsidRDefault="006E4F58" w:rsidP="006E4F58">
      <w:pPr>
        <w:spacing w:after="0" w:line="240" w:lineRule="auto"/>
        <w:rPr>
          <w:rFonts w:ascii="Times New Roman" w:eastAsia="Times New Roman" w:hAnsi="Times New Roman" w:cs="Times New Roman"/>
        </w:rPr>
      </w:pPr>
    </w:p>
    <w:p w14:paraId="73EC0FB9" w14:textId="7184AA7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w:t>
      </w:r>
      <w:del w:id="59" w:author="Author">
        <w:r w:rsidRPr="006E4F58" w:rsidDel="00030EA6">
          <w:rPr>
            <w:rFonts w:ascii="Times New Roman" w:eastAsia="Times New Roman" w:hAnsi="Times New Roman" w:cs="Times New Roman"/>
          </w:rPr>
          <w:delText>shall</w:delText>
        </w:r>
      </w:del>
      <w:ins w:id="60" w:author="Author">
        <w:r w:rsidR="00030EA6">
          <w:rPr>
            <w:rFonts w:ascii="Times New Roman" w:eastAsia="Times New Roman" w:hAnsi="Times New Roman" w:cs="Times New Roman"/>
          </w:rPr>
          <w:t>may offer</w:t>
        </w:r>
      </w:ins>
      <w:r w:rsidRPr="006E4F58">
        <w:rPr>
          <w:rFonts w:ascii="Times New Roman" w:eastAsia="Times New Roman" w:hAnsi="Times New Roman" w:cs="Times New Roman"/>
        </w:rPr>
        <w:t>, upon the State's written notice:</w:t>
      </w:r>
    </w:p>
    <w:p w14:paraId="422422AB"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7F52DAB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289D0A67" w14:textId="77777777" w:rsidR="006E4F58" w:rsidRPr="006E4F58" w:rsidRDefault="006E4F58" w:rsidP="006E4F58">
      <w:pPr>
        <w:spacing w:after="0" w:line="240" w:lineRule="auto"/>
        <w:rPr>
          <w:rFonts w:ascii="Times New Roman" w:eastAsia="Times New Roman" w:hAnsi="Times New Roman" w:cs="Times New Roman"/>
        </w:rPr>
      </w:pPr>
    </w:p>
    <w:p w14:paraId="2BA4D12F" w14:textId="143304A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w:t>
      </w:r>
      <w:del w:id="61" w:author="Author">
        <w:r w:rsidRPr="006E4F58" w:rsidDel="00030EA6">
          <w:rPr>
            <w:rFonts w:ascii="Times New Roman" w:eastAsia="Times New Roman" w:hAnsi="Times New Roman" w:cs="Times New Roman"/>
          </w:rPr>
          <w:delTex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delText>
        </w:r>
      </w:del>
      <w:ins w:id="62" w:author="Author">
        <w:r w:rsidR="00030EA6">
          <w:rPr>
            <w:rFonts w:ascii="Times New Roman" w:eastAsia="Times New Roman" w:hAnsi="Times New Roman" w:cs="Times New Roman"/>
          </w:rPr>
          <w:t>Intentionally Deleted.</w:t>
        </w:r>
      </w:ins>
    </w:p>
    <w:p w14:paraId="6CF9C1A7" w14:textId="77777777" w:rsidR="006E4F58" w:rsidRPr="006E4F58" w:rsidRDefault="006E4F58" w:rsidP="006E4F58">
      <w:pPr>
        <w:spacing w:after="0" w:line="240" w:lineRule="auto"/>
        <w:rPr>
          <w:rFonts w:ascii="Times New Roman" w:eastAsia="Times New Roman" w:hAnsi="Times New Roman" w:cs="Times New Roman"/>
        </w:rPr>
      </w:pPr>
    </w:p>
    <w:p w14:paraId="44870BB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0BDA5D68" w14:textId="77777777" w:rsidR="006E4F58" w:rsidRPr="006E4F58" w:rsidRDefault="006E4F58" w:rsidP="006E4F58">
      <w:pPr>
        <w:spacing w:after="0" w:line="240" w:lineRule="auto"/>
        <w:rPr>
          <w:rFonts w:ascii="Times New Roman" w:eastAsia="Times New Roman" w:hAnsi="Times New Roman" w:cs="Times New Roman"/>
          <w:b/>
        </w:rPr>
      </w:pPr>
    </w:p>
    <w:p w14:paraId="533E090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0DEDAF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7274BC2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3629D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79524A44" w14:textId="77777777" w:rsidR="006E4F58" w:rsidRPr="006E4F58" w:rsidRDefault="006E4F58" w:rsidP="006E4F58">
      <w:pPr>
        <w:spacing w:after="0" w:line="240" w:lineRule="auto"/>
        <w:rPr>
          <w:rFonts w:ascii="Times New Roman" w:eastAsia="Times New Roman" w:hAnsi="Times New Roman" w:cs="Times New Roman"/>
        </w:rPr>
      </w:pPr>
    </w:p>
    <w:p w14:paraId="64F80E7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B508796" w14:textId="77777777" w:rsidR="006E4F58" w:rsidRDefault="006E4F58" w:rsidP="006E4F58">
      <w:pPr>
        <w:spacing w:after="0" w:line="240" w:lineRule="auto"/>
        <w:rPr>
          <w:rFonts w:ascii="Times New Roman" w:eastAsia="Times New Roman" w:hAnsi="Times New Roman" w:cs="Times New Roman"/>
          <w:b/>
        </w:rPr>
      </w:pPr>
    </w:p>
    <w:p w14:paraId="7B6E457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506C5E2B"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68657368" w14:textId="77777777" w:rsidR="006E4F58" w:rsidRPr="006E4F58" w:rsidRDefault="006E4F58" w:rsidP="006E4F58">
      <w:pPr>
        <w:spacing w:after="0" w:line="240" w:lineRule="auto"/>
        <w:rPr>
          <w:rFonts w:ascii="Times New Roman" w:eastAsia="Times New Roman" w:hAnsi="Times New Roman" w:cs="Times New Roman"/>
        </w:rPr>
      </w:pPr>
    </w:p>
    <w:p w14:paraId="17094A2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5A6F81AE" w14:textId="77777777" w:rsidR="009C3620" w:rsidRDefault="009C3620" w:rsidP="009C3620">
      <w:pPr>
        <w:spacing w:after="0" w:line="240" w:lineRule="auto"/>
        <w:rPr>
          <w:rFonts w:ascii="Times New Roman" w:hAnsi="Times New Roman" w:cs="Times New Roman"/>
        </w:rPr>
      </w:pPr>
    </w:p>
    <w:p w14:paraId="02CEC82E"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51E249A0" w14:textId="77777777" w:rsidR="009C3620" w:rsidRPr="009C3620" w:rsidRDefault="009C3620" w:rsidP="009C3620">
      <w:pPr>
        <w:spacing w:after="0" w:line="240" w:lineRule="auto"/>
        <w:rPr>
          <w:rFonts w:ascii="Times New Roman" w:eastAsia="Times New Roman" w:hAnsi="Times New Roman" w:cs="Times New Roman"/>
        </w:rPr>
      </w:pPr>
    </w:p>
    <w:p w14:paraId="712F72D0"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445497CA" w14:textId="77777777" w:rsidR="009C3620" w:rsidRPr="009C3620" w:rsidRDefault="009C3620" w:rsidP="009C3620">
      <w:pPr>
        <w:spacing w:after="0" w:line="240" w:lineRule="auto"/>
        <w:rPr>
          <w:rFonts w:ascii="Times New Roman" w:eastAsia="Times New Roman" w:hAnsi="Times New Roman" w:cs="Times New Roman"/>
        </w:rPr>
      </w:pPr>
    </w:p>
    <w:p w14:paraId="7C4FEE88"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217EC28E" w14:textId="77777777" w:rsidR="009C3620" w:rsidRPr="009C3620" w:rsidRDefault="009C3620" w:rsidP="009C3620">
      <w:pPr>
        <w:spacing w:after="0" w:line="240" w:lineRule="auto"/>
        <w:rPr>
          <w:rFonts w:ascii="Times New Roman" w:eastAsia="Times New Roman" w:hAnsi="Times New Roman" w:cs="Times New Roman"/>
        </w:rPr>
      </w:pPr>
    </w:p>
    <w:p w14:paraId="16FA91D6" w14:textId="2EEB1ABF"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25B986D3" w14:textId="77777777" w:rsidR="00D574E0" w:rsidRPr="006E4F58" w:rsidRDefault="00D574E0" w:rsidP="006E4F58">
      <w:pPr>
        <w:spacing w:after="0" w:line="240" w:lineRule="auto"/>
        <w:rPr>
          <w:rFonts w:ascii="Times New Roman" w:eastAsia="Times New Roman" w:hAnsi="Times New Roman" w:cs="Times New Roman"/>
        </w:rPr>
      </w:pPr>
    </w:p>
    <w:p w14:paraId="59761C73"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232E52C7" w14:textId="77777777" w:rsidR="006E4F58" w:rsidRPr="006E4F58" w:rsidRDefault="006E4F58" w:rsidP="006E4F58">
      <w:pPr>
        <w:spacing w:after="0" w:line="240" w:lineRule="auto"/>
        <w:rPr>
          <w:rFonts w:ascii="Times New Roman" w:eastAsia="Times New Roman" w:hAnsi="Times New Roman" w:cs="Times New Roman"/>
        </w:rPr>
      </w:pPr>
    </w:p>
    <w:p w14:paraId="432A5E7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4B7670E4" w14:textId="77777777" w:rsidR="006E4F58" w:rsidRPr="006E4F58" w:rsidRDefault="006E4F58" w:rsidP="006E4F58">
      <w:pPr>
        <w:spacing w:after="0" w:line="240" w:lineRule="auto"/>
        <w:rPr>
          <w:rFonts w:ascii="Times New Roman" w:eastAsia="Times New Roman" w:hAnsi="Times New Roman" w:cs="Times New Roman"/>
        </w:rPr>
      </w:pPr>
    </w:p>
    <w:p w14:paraId="19D5B21F"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361F1A31" w14:textId="77777777" w:rsidR="006E4F58" w:rsidRPr="006E4F58" w:rsidRDefault="006E4F58" w:rsidP="006E4F58">
      <w:pPr>
        <w:spacing w:after="0" w:line="240" w:lineRule="auto"/>
        <w:rPr>
          <w:rFonts w:ascii="Times New Roman" w:eastAsia="Times New Roman" w:hAnsi="Times New Roman" w:cs="Times New Roman"/>
        </w:rPr>
      </w:pPr>
    </w:p>
    <w:p w14:paraId="623C95DA"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94DB40C" w14:textId="77777777" w:rsidR="006E4F58" w:rsidRPr="006E4F58" w:rsidRDefault="006E4F58" w:rsidP="006E4F58">
      <w:pPr>
        <w:spacing w:after="0" w:line="240" w:lineRule="auto"/>
        <w:rPr>
          <w:rFonts w:ascii="Times New Roman" w:eastAsia="Times New Roman" w:hAnsi="Times New Roman" w:cs="Times New Roman"/>
        </w:rPr>
      </w:pPr>
    </w:p>
    <w:p w14:paraId="450100C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5286E87E" w14:textId="77777777" w:rsidR="006E4F58" w:rsidRPr="006E4F58" w:rsidRDefault="006E4F58" w:rsidP="006E4F58">
      <w:pPr>
        <w:spacing w:after="0" w:line="240" w:lineRule="auto"/>
        <w:rPr>
          <w:rFonts w:ascii="Times New Roman" w:eastAsia="Times New Roman" w:hAnsi="Times New Roman" w:cs="Times New Roman"/>
        </w:rPr>
      </w:pPr>
    </w:p>
    <w:p w14:paraId="1C9217B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2BA3CD0D" w14:textId="77777777" w:rsidR="006E4F58" w:rsidRPr="006E4F58" w:rsidRDefault="006E4F58" w:rsidP="006E4F58">
      <w:pPr>
        <w:spacing w:after="0" w:line="240" w:lineRule="auto"/>
        <w:rPr>
          <w:rFonts w:ascii="Times New Roman" w:eastAsia="Times New Roman" w:hAnsi="Times New Roman" w:cs="Times New Roman"/>
        </w:rPr>
      </w:pPr>
    </w:p>
    <w:p w14:paraId="45FE26D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4224EC02" w14:textId="77777777" w:rsidR="006E4F58" w:rsidRPr="006E4F58" w:rsidRDefault="006E4F58" w:rsidP="006E4F58">
      <w:pPr>
        <w:spacing w:after="0" w:line="240" w:lineRule="auto"/>
        <w:rPr>
          <w:rFonts w:ascii="Times New Roman" w:eastAsia="Times New Roman" w:hAnsi="Times New Roman" w:cs="Times New Roman"/>
        </w:rPr>
      </w:pPr>
    </w:p>
    <w:p w14:paraId="1D7EE3C4"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27F4A448"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6F4F1BF8"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48F0F3AD"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5EC113FB"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30285FBF"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EDFAE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FBE5113"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6338F6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B50D516"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070B6B69"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5C245A62" w14:textId="77777777" w:rsidR="006E4F58" w:rsidRPr="006E4F58" w:rsidRDefault="006E4F58" w:rsidP="006E4F58">
      <w:pPr>
        <w:spacing w:after="0" w:line="240" w:lineRule="auto"/>
        <w:rPr>
          <w:rFonts w:ascii="Times New Roman" w:eastAsia="Times New Roman" w:hAnsi="Times New Roman" w:cs="Times New Roman"/>
        </w:rPr>
      </w:pPr>
    </w:p>
    <w:p w14:paraId="79AC4720" w14:textId="44EA7DC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19.  </w:t>
      </w:r>
      <w:del w:id="63" w:author="Author">
        <w:r w:rsidRPr="006E4F58" w:rsidDel="004963BD">
          <w:rPr>
            <w:rFonts w:ascii="Times New Roman" w:eastAsia="Times New Roman" w:hAnsi="Times New Roman" w:cs="Times New Roman"/>
            <w:b/>
          </w:rPr>
          <w:delText>Employment Option</w:delText>
        </w:r>
        <w:r w:rsidRPr="006E4F58" w:rsidDel="004963BD">
          <w:rPr>
            <w:rFonts w:ascii="Times New Roman" w:eastAsia="Times New Roman" w:hAnsi="Times New Roman" w:cs="Times New Roman"/>
          </w:rPr>
          <w:delText>.  If the State determines that it would be in the State’s best interest to hire an employee of the Contractor, the Contractor will release the selected employee from any non-competition agreements that may be in effect. This release will be at no cost to the State or the employee.</w:delText>
        </w:r>
      </w:del>
      <w:ins w:id="64" w:author="Author">
        <w:r w:rsidR="004963BD">
          <w:rPr>
            <w:rFonts w:ascii="Times New Roman" w:eastAsia="Times New Roman" w:hAnsi="Times New Roman" w:cs="Times New Roman"/>
            <w:b/>
          </w:rPr>
          <w:t>Intentionally Deleted.</w:t>
        </w:r>
      </w:ins>
    </w:p>
    <w:p w14:paraId="61319B8C" w14:textId="77777777" w:rsidR="006E4F58" w:rsidRPr="006E4F58" w:rsidRDefault="006E4F58" w:rsidP="006E4F58">
      <w:pPr>
        <w:spacing w:after="0" w:line="240" w:lineRule="auto"/>
        <w:rPr>
          <w:rFonts w:ascii="Times New Roman" w:eastAsia="Times New Roman" w:hAnsi="Times New Roman" w:cs="Times New Roman"/>
        </w:rPr>
      </w:pPr>
    </w:p>
    <w:p w14:paraId="47292CB1" w14:textId="738FB71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In the event that either party is unable to perform any of its obligations under this Contract or to enjoy any of its benefits because of natural disaster</w:t>
      </w:r>
      <w:ins w:id="65" w:author="Author">
        <w:r w:rsidR="00196DEC">
          <w:rPr>
            <w:rFonts w:ascii="Times New Roman" w:eastAsia="Times New Roman" w:hAnsi="Times New Roman" w:cs="Times New Roman"/>
          </w:rPr>
          <w:t>, pandemic, epidemic,</w:t>
        </w:r>
      </w:ins>
      <w:r w:rsidRPr="006E4F58">
        <w:rPr>
          <w:rFonts w:ascii="Times New Roman" w:eastAsia="Times New Roman" w:hAnsi="Times New Roman" w:cs="Times New Roman"/>
        </w:rPr>
        <w:t xml:space="preserve">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ins w:id="66" w:author="Author">
        <w:r w:rsidR="0008516B">
          <w:rPr>
            <w:rFonts w:ascii="Times New Roman" w:eastAsia="Times New Roman" w:hAnsi="Times New Roman" w:cs="Times New Roman"/>
          </w:rPr>
          <w:t xml:space="preserve"> In addition, where a Force Majeure Event materially impacts the pricing of goods or services, Contractor may equitably adjust the price of such impacted good or service, or decline to continue to offer them for purchase. </w:t>
        </w:r>
      </w:ins>
    </w:p>
    <w:p w14:paraId="11A44C2F" w14:textId="77777777" w:rsidR="006E4F58" w:rsidRPr="006E4F58" w:rsidRDefault="006E4F58" w:rsidP="006E4F58">
      <w:pPr>
        <w:spacing w:after="0" w:line="240" w:lineRule="auto"/>
        <w:rPr>
          <w:rFonts w:ascii="Times New Roman" w:eastAsia="Times New Roman" w:hAnsi="Times New Roman" w:cs="Times New Roman"/>
        </w:rPr>
      </w:pPr>
    </w:p>
    <w:p w14:paraId="670B5E4B" w14:textId="0C6DE92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A2D5E6E" w14:textId="77777777" w:rsidR="006E4F58" w:rsidRPr="006E4F58" w:rsidRDefault="006E4F58" w:rsidP="006E4F58">
      <w:pPr>
        <w:spacing w:after="0" w:line="240" w:lineRule="auto"/>
        <w:rPr>
          <w:rFonts w:ascii="Times New Roman" w:eastAsia="Times New Roman" w:hAnsi="Times New Roman" w:cs="Times New Roman"/>
        </w:rPr>
      </w:pPr>
    </w:p>
    <w:p w14:paraId="798C6D1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B42D27F" w14:textId="77777777" w:rsidR="006E4F58" w:rsidRPr="006E4F58" w:rsidRDefault="006E4F58" w:rsidP="006E4F58">
      <w:pPr>
        <w:spacing w:after="0" w:line="240" w:lineRule="auto"/>
        <w:rPr>
          <w:rFonts w:ascii="Times New Roman" w:eastAsia="Times New Roman" w:hAnsi="Times New Roman" w:cs="Times New Roman"/>
        </w:rPr>
      </w:pPr>
    </w:p>
    <w:p w14:paraId="6D920769"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633269B" w14:textId="77777777" w:rsidR="006E4F58" w:rsidRPr="006E4F58" w:rsidRDefault="006E4F58" w:rsidP="006E4F58">
      <w:pPr>
        <w:spacing w:after="0" w:line="240" w:lineRule="auto"/>
        <w:rPr>
          <w:rFonts w:ascii="Times New Roman" w:eastAsia="Times New Roman" w:hAnsi="Times New Roman" w:cs="Times New Roman"/>
          <w:b/>
        </w:rPr>
      </w:pPr>
    </w:p>
    <w:p w14:paraId="435CCBAB" w14:textId="55D0923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third party claims and suits including court costs, attorney’s fees, and other expenses caused by any </w:t>
      </w:r>
      <w:ins w:id="67" w:author="Author">
        <w:r w:rsidR="00304909">
          <w:rPr>
            <w:rFonts w:ascii="Times New Roman" w:eastAsia="Times New Roman" w:hAnsi="Times New Roman" w:cs="Times New Roman"/>
          </w:rPr>
          <w:t xml:space="preserve">negligent </w:t>
        </w:r>
      </w:ins>
      <w:r w:rsidRPr="006E4F58">
        <w:rPr>
          <w:rFonts w:ascii="Times New Roman" w:eastAsia="Times New Roman" w:hAnsi="Times New Roman" w:cs="Times New Roman"/>
        </w:rPr>
        <w:t>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ins w:id="68" w:author="Author">
        <w:r w:rsidR="00304909">
          <w:rPr>
            <w:rFonts w:ascii="Times New Roman" w:eastAsia="Times New Roman" w:hAnsi="Times New Roman" w:cs="Times New Roman"/>
          </w:rPr>
          <w:t xml:space="preserve"> However, Contractor’s indemnity obligations shall be offset by the State</w:t>
        </w:r>
        <w:r w:rsidR="00DD0B4C">
          <w:rPr>
            <w:rFonts w:ascii="Times New Roman" w:eastAsia="Times New Roman" w:hAnsi="Times New Roman" w:cs="Times New Roman"/>
          </w:rPr>
          <w:t xml:space="preserve">’s contributory negligence or misconduct. </w:t>
        </w:r>
      </w:ins>
    </w:p>
    <w:p w14:paraId="59FE4446" w14:textId="77777777" w:rsidR="006E4F58" w:rsidRPr="006E4F58" w:rsidRDefault="006E4F58" w:rsidP="006E4F58">
      <w:pPr>
        <w:spacing w:after="0" w:line="240" w:lineRule="auto"/>
        <w:rPr>
          <w:rFonts w:ascii="Times New Roman" w:eastAsia="Times New Roman" w:hAnsi="Times New Roman" w:cs="Times New Roman"/>
        </w:rPr>
      </w:pPr>
    </w:p>
    <w:p w14:paraId="0A8E1384" w14:textId="7777777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w:t>
      </w:r>
      <w:r w:rsidRPr="003E024F">
        <w:rPr>
          <w:rFonts w:ascii="Times New Roman" w:hAnsi="Times New Roman" w:cs="Times New Roman"/>
        </w:rPr>
        <w:lastRenderedPageBreak/>
        <w:t>Contractor shall provide all necessary unemployment and workers’ compensation insurance for the Contractor’s employees, and shall provide the State with a Certificate of Insurance evidencing such coverage prior to starting work under this Contract.</w:t>
      </w:r>
    </w:p>
    <w:p w14:paraId="47FC8D3D" w14:textId="77777777" w:rsidR="00657CD7" w:rsidRDefault="00657CD7" w:rsidP="00657CD7">
      <w:pPr>
        <w:spacing w:line="240" w:lineRule="auto"/>
        <w:rPr>
          <w:rFonts w:ascii="Times New Roman" w:eastAsia="Times New Roman" w:hAnsi="Times New Roman" w:cs="Times New Roman"/>
          <w:b/>
        </w:rPr>
      </w:pPr>
    </w:p>
    <w:p w14:paraId="516FB822" w14:textId="0E25A10F" w:rsidR="00657CD7" w:rsidRPr="005A1F6A" w:rsidRDefault="00657CD7" w:rsidP="00657CD7">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IVOSB Division (“IVOSB Division”)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45F7BE80" w14:textId="77777777" w:rsidR="00657CD7" w:rsidRPr="00C9404E"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4C541FA6" w14:textId="77777777" w:rsidR="00657CD7" w:rsidRPr="006E4F58" w:rsidRDefault="00657CD7" w:rsidP="00657CD7">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524EF367"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39DC96ED"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5E96DA23"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5C3B5AF6"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C1D7EEF"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29B826C"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2E73CC7"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C138C70"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74FF7EF9" w14:textId="77777777" w:rsidR="00657CD7" w:rsidRPr="004B543A" w:rsidRDefault="00657CD7" w:rsidP="00657CD7">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IVOSB Division within thirty (30) days of the effective date of this Contract. The subcontractor agreements may be uploaded into Pay Audit (Indiana’s subcontractor payment auditing system), emailed to </w:t>
      </w:r>
      <w:hyperlink r:id="rId11"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sidRPr="004B543A">
        <w:rPr>
          <w:rStyle w:val="Hyperlink"/>
          <w:rFonts w:ascii="Times New Roman" w:hAnsi="Times New Roman" w:cs="Times New Roman"/>
        </w:rPr>
        <w:t xml:space="preserve"> </w:t>
      </w:r>
      <w:hyperlink r:id="rId13"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for review and approval before changing the participation plan submitted in connection with this Contract. </w:t>
      </w:r>
    </w:p>
    <w:p w14:paraId="08B711F1" w14:textId="77777777" w:rsidR="00657CD7" w:rsidRPr="00BC6AD2" w:rsidRDefault="00657CD7" w:rsidP="00657CD7">
      <w:pPr>
        <w:pStyle w:val="NoSpacing"/>
        <w:jc w:val="both"/>
      </w:pPr>
    </w:p>
    <w:p w14:paraId="72380B36" w14:textId="77777777" w:rsidR="00657CD7" w:rsidRDefault="00657CD7" w:rsidP="00657CD7">
      <w:pPr>
        <w:spacing w:after="0" w:line="240" w:lineRule="auto"/>
        <w:rPr>
          <w:rFonts w:ascii="Times New Roman" w:hAnsi="Times New Roman" w:cs="Times New Roman"/>
        </w:rPr>
      </w:pPr>
      <w:r w:rsidRPr="00BC6AD2">
        <w:rPr>
          <w:rFonts w:ascii="Times New Roman" w:hAnsi="Times New Roman" w:cs="Times New Roman"/>
        </w:rPr>
        <w:t xml:space="preserve">The Contractor shall report payments made to </w:t>
      </w:r>
      <w:r>
        <w:rPr>
          <w:rFonts w:ascii="Times New Roman" w:hAnsi="Times New Roman" w:cs="Times New Roman"/>
        </w:rPr>
        <w:t>certified</w:t>
      </w:r>
      <w:r w:rsidRPr="00BC6AD2">
        <w:rPr>
          <w:rFonts w:ascii="Times New Roman" w:hAnsi="Times New Roman" w:cs="Times New Roman"/>
        </w:rPr>
        <w:t xml:space="preserve"> </w:t>
      </w:r>
      <w:r>
        <w:rPr>
          <w:rFonts w:ascii="Times New Roman" w:hAnsi="Times New Roman" w:cs="Times New Roman"/>
        </w:rPr>
        <w:t xml:space="preserve">IVOSB </w:t>
      </w:r>
      <w:r w:rsidRPr="00BC6AD2">
        <w:rPr>
          <w:rFonts w:ascii="Times New Roman" w:hAnsi="Times New Roman" w:cs="Times New Roman"/>
        </w:rPr>
        <w:t>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4" w:history="1">
        <w:r w:rsidRPr="004B543A">
          <w:rPr>
            <w:rStyle w:val="Hyperlink"/>
            <w:rFonts w:ascii="Times New Roman" w:hAnsi="Times New Roman" w:cs="Times New Roman"/>
          </w:rPr>
          <w:t>www.in.gov/idoa/mwbe/payaudit.htm</w:t>
        </w:r>
      </w:hyperlink>
      <w:r w:rsidRPr="004B543A">
        <w:rPr>
          <w:rFonts w:ascii="Times New Roman" w:hAnsi="Times New Roman" w:cs="Times New Roman"/>
          <w:color w:val="000000"/>
        </w:rPr>
        <w:t>.</w:t>
      </w:r>
      <w:r>
        <w:rPr>
          <w:rFonts w:ascii="Calibri" w:hAnsi="Calibri"/>
          <w:color w:val="000000"/>
        </w:rPr>
        <w:t xml:space="preserve"> </w:t>
      </w:r>
      <w:r>
        <w:rPr>
          <w:rFonts w:ascii="Times New Roman" w:hAnsi="Times New Roman" w:cs="Times New Roman"/>
        </w:rPr>
        <w:t xml:space="preserve"> The Contractor may also be required to report IVOSB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w:t>
      </w:r>
      <w:r>
        <w:rPr>
          <w:rFonts w:ascii="Times New Roman" w:hAnsi="Times New Roman" w:cs="Times New Roman"/>
        </w:rPr>
        <w:t xml:space="preserve">IVOSB </w:t>
      </w:r>
      <w:r w:rsidRPr="00BC6AD2">
        <w:rPr>
          <w:rFonts w:ascii="Times New Roman" w:hAnsi="Times New Roman" w:cs="Times New Roman"/>
        </w:rPr>
        <w:t>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IVOSB </w:t>
      </w:r>
      <w:r w:rsidRPr="00BC6AD2">
        <w:rPr>
          <w:rFonts w:ascii="Times New Roman" w:hAnsi="Times New Roman" w:cs="Times New Roman"/>
        </w:rPr>
        <w:t>Division.</w:t>
      </w:r>
    </w:p>
    <w:p w14:paraId="6B130D73" w14:textId="77777777" w:rsidR="00657CD7" w:rsidRDefault="00657CD7" w:rsidP="00657CD7">
      <w:pPr>
        <w:spacing w:after="0" w:line="240" w:lineRule="auto"/>
        <w:rPr>
          <w:rFonts w:ascii="Times New Roman" w:hAnsi="Times New Roman" w:cs="Times New Roman"/>
        </w:rPr>
      </w:pPr>
    </w:p>
    <w:p w14:paraId="54F7F847" w14:textId="77777777" w:rsidR="00657CD7" w:rsidRDefault="00657CD7" w:rsidP="00657CD7">
      <w:pPr>
        <w:spacing w:line="240" w:lineRule="auto"/>
      </w:pPr>
      <w:r>
        <w:rPr>
          <w:rFonts w:ascii="Times New Roman" w:hAnsi="Times New Roman" w:cs="Times New Roman"/>
        </w:rPr>
        <w:t>The Contractor’s failure to comply with the provisions in this clause may be considered a material breach of the Contract.</w:t>
      </w:r>
    </w:p>
    <w:p w14:paraId="6849A88C"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5"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6CD3DF52" w14:textId="77777777" w:rsidR="004D718B" w:rsidRDefault="004D718B" w:rsidP="004D718B">
      <w:pPr>
        <w:rPr>
          <w:rFonts w:ascii="Calibri" w:hAnsi="Calibri" w:cs="Calibri"/>
        </w:rPr>
      </w:pPr>
    </w:p>
    <w:p w14:paraId="32D7387F" w14:textId="77777777" w:rsidR="00DA3AAA" w:rsidRDefault="00DA3AAA" w:rsidP="006E4F58">
      <w:pPr>
        <w:widowControl w:val="0"/>
        <w:spacing w:after="0" w:line="240" w:lineRule="auto"/>
        <w:rPr>
          <w:rFonts w:ascii="Times New Roman" w:eastAsia="Times New Roman" w:hAnsi="Times New Roman" w:cs="Times New Roman"/>
          <w:b/>
          <w:snapToGrid w:val="0"/>
        </w:rPr>
      </w:pPr>
    </w:p>
    <w:p w14:paraId="3CF9CFAB" w14:textId="19D975AC"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56A0A2D8" w14:textId="78DE52C4"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6B941C7F"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2C1620C9" w14:textId="22A8280E"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w:t>
      </w:r>
      <w:del w:id="69" w:author="Author">
        <w:r w:rsidRPr="00351EEC" w:rsidDel="002D0981">
          <w:rPr>
            <w:rFonts w:ascii="Times New Roman" w:hAnsi="Times New Roman" w:cs="Times New Roman"/>
          </w:rPr>
          <w:delText>700</w:delText>
        </w:r>
      </w:del>
      <w:ins w:id="70" w:author="Author">
        <w:r w:rsidR="002D0981">
          <w:rPr>
            <w:rFonts w:ascii="Times New Roman" w:hAnsi="Times New Roman" w:cs="Times New Roman"/>
          </w:rPr>
          <w:t>2,0</w:t>
        </w:r>
        <w:r w:rsidR="002D0981" w:rsidRPr="00351EEC">
          <w:rPr>
            <w:rFonts w:ascii="Times New Roman" w:hAnsi="Times New Roman" w:cs="Times New Roman"/>
          </w:rPr>
          <w:t>00</w:t>
        </w:r>
      </w:ins>
      <w:r w:rsidRPr="00351EEC">
        <w:rPr>
          <w:rFonts w:ascii="Times New Roman" w:hAnsi="Times New Roman" w:cs="Times New Roman"/>
        </w:rPr>
        <w:t>,000 per</w:t>
      </w:r>
      <w:r w:rsidRPr="00351EEC">
        <w:rPr>
          <w:rFonts w:ascii="Times New Roman" w:hAnsi="Times New Roman" w:cs="Times New Roman"/>
          <w:spacing w:val="1"/>
        </w:rPr>
        <w:t xml:space="preserve"> </w:t>
      </w:r>
      <w:del w:id="71" w:author="Author">
        <w:r w:rsidRPr="00351EEC" w:rsidDel="002D0981">
          <w:rPr>
            <w:rFonts w:ascii="Times New Roman" w:hAnsi="Times New Roman" w:cs="Times New Roman"/>
          </w:rPr>
          <w:delText xml:space="preserve">person and $5,000,000 </w:delText>
        </w:r>
      </w:del>
      <w:proofErr w:type="spellStart"/>
      <w:r w:rsidRPr="00351EEC">
        <w:rPr>
          <w:rFonts w:ascii="Times New Roman" w:hAnsi="Times New Roman" w:cs="Times New Roman"/>
        </w:rPr>
        <w:t>per</w:t>
      </w:r>
      <w:proofErr w:type="spellEnd"/>
      <w:r w:rsidRPr="00351EEC">
        <w:rPr>
          <w:rFonts w:ascii="Times New Roman" w:hAnsi="Times New Roman" w:cs="Times New Roman"/>
          <w:spacing w:val="1"/>
        </w:rPr>
        <w:t xml:space="preserve"> </w:t>
      </w:r>
      <w:r w:rsidRPr="00351EEC">
        <w:rPr>
          <w:rFonts w:ascii="Times New Roman" w:hAnsi="Times New Roman" w:cs="Times New Roman"/>
        </w:rPr>
        <w:t>occurrence</w:t>
      </w:r>
      <w:ins w:id="72" w:author="Author">
        <w:r w:rsidR="002D0981">
          <w:rPr>
            <w:rFonts w:ascii="Times New Roman" w:hAnsi="Times New Roman" w:cs="Times New Roman"/>
          </w:rPr>
          <w:t xml:space="preserve"> or $4,000,000 in aggregate</w:t>
        </w:r>
        <w:r w:rsidR="007667CB">
          <w:rPr>
            <w:rFonts w:ascii="Times New Roman" w:hAnsi="Times New Roman" w:cs="Times New Roman"/>
          </w:rPr>
          <w:t>,</w:t>
        </w:r>
      </w:ins>
      <w:r w:rsidRPr="00351EEC">
        <w:rPr>
          <w:rFonts w:ascii="Times New Roman" w:hAnsi="Times New Roman" w:cs="Times New Roman"/>
        </w:rPr>
        <w:t xml:space="preserv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67F4812E" w14:textId="77777777" w:rsidR="00D515C5" w:rsidRPr="00351EEC" w:rsidRDefault="00D515C5" w:rsidP="00D515C5">
      <w:pPr>
        <w:pStyle w:val="NoSpacing"/>
        <w:ind w:left="720" w:right="360"/>
        <w:rPr>
          <w:rFonts w:ascii="Times New Roman" w:hAnsi="Times New Roman" w:cs="Times New Roman"/>
        </w:rPr>
      </w:pPr>
    </w:p>
    <w:p w14:paraId="2A0CAA76" w14:textId="51A498D0"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del w:id="73" w:author="Author">
        <w:r w:rsidRPr="00351EEC" w:rsidDel="00587355">
          <w:rPr>
            <w:rFonts w:ascii="Times New Roman" w:hAnsi="Times New Roman" w:cs="Times New Roman"/>
          </w:rPr>
          <w:delText>$</w:delText>
        </w:r>
      </w:del>
      <w:ins w:id="74" w:author="Author">
        <w:del w:id="75" w:author="Author">
          <w:r w:rsidR="007667CB" w:rsidDel="00587355">
            <w:rPr>
              <w:rFonts w:ascii="Times New Roman" w:hAnsi="Times New Roman" w:cs="Times New Roman"/>
            </w:rPr>
            <w:delText>1,</w:delText>
          </w:r>
        </w:del>
      </w:ins>
      <w:del w:id="76" w:author="Author">
        <w:r w:rsidRPr="00351EEC" w:rsidDel="00587355">
          <w:rPr>
            <w:rFonts w:ascii="Times New Roman" w:hAnsi="Times New Roman" w:cs="Times New Roman"/>
          </w:rPr>
          <w:delText>7</w:delText>
        </w:r>
      </w:del>
      <w:ins w:id="77" w:author="Author">
        <w:del w:id="78" w:author="Author">
          <w:r w:rsidR="007667CB" w:rsidDel="00587355">
            <w:rPr>
              <w:rFonts w:ascii="Times New Roman" w:hAnsi="Times New Roman" w:cs="Times New Roman"/>
            </w:rPr>
            <w:delText>0</w:delText>
          </w:r>
        </w:del>
      </w:ins>
      <w:del w:id="79" w:author="Author">
        <w:r w:rsidRPr="00351EEC" w:rsidDel="00587355">
          <w:rPr>
            <w:rFonts w:ascii="Times New Roman" w:hAnsi="Times New Roman" w:cs="Times New Roman"/>
          </w:rPr>
          <w:delText>00,000 per</w:delText>
        </w:r>
        <w:r w:rsidRPr="00351EEC" w:rsidDel="00587355">
          <w:rPr>
            <w:rFonts w:ascii="Times New Roman" w:hAnsi="Times New Roman" w:cs="Times New Roman"/>
            <w:spacing w:val="1"/>
          </w:rPr>
          <w:delText xml:space="preserve"> </w:delText>
        </w:r>
        <w:r w:rsidRPr="00351EEC" w:rsidDel="00587355">
          <w:rPr>
            <w:rFonts w:ascii="Times New Roman" w:hAnsi="Times New Roman" w:cs="Times New Roman"/>
          </w:rPr>
          <w:delText xml:space="preserve">person and </w:delText>
        </w:r>
      </w:del>
      <w:r w:rsidRPr="00351EEC">
        <w:rPr>
          <w:rFonts w:ascii="Times New Roman" w:hAnsi="Times New Roman" w:cs="Times New Roman"/>
        </w:rPr>
        <w:t>$</w:t>
      </w:r>
      <w:del w:id="80" w:author="Author">
        <w:r w:rsidRPr="00351EEC" w:rsidDel="00552A7A">
          <w:rPr>
            <w:rFonts w:ascii="Times New Roman" w:hAnsi="Times New Roman" w:cs="Times New Roman"/>
          </w:rPr>
          <w:delText>5</w:delText>
        </w:r>
      </w:del>
      <w:ins w:id="81" w:author="Author">
        <w:r w:rsidR="00552A7A">
          <w:rPr>
            <w:rFonts w:ascii="Times New Roman" w:hAnsi="Times New Roman" w:cs="Times New Roman"/>
          </w:rPr>
          <w:t>2</w:t>
        </w:r>
      </w:ins>
      <w:r w:rsidRPr="00351EEC">
        <w:rPr>
          <w:rFonts w:ascii="Times New Roman" w:hAnsi="Times New Roman" w:cs="Times New Roman"/>
        </w:rPr>
        <w:t xml:space="preserve">,000,000 </w:t>
      </w:r>
      <w:del w:id="82" w:author="Author">
        <w:r w:rsidRPr="00351EEC" w:rsidDel="00552A7A">
          <w:rPr>
            <w:rFonts w:ascii="Times New Roman" w:hAnsi="Times New Roman" w:cs="Times New Roman"/>
          </w:rPr>
          <w:delText>per</w:delText>
        </w:r>
        <w:r w:rsidRPr="00351EEC" w:rsidDel="00552A7A">
          <w:rPr>
            <w:rFonts w:ascii="Times New Roman" w:hAnsi="Times New Roman" w:cs="Times New Roman"/>
            <w:spacing w:val="1"/>
          </w:rPr>
          <w:delText xml:space="preserve"> </w:delText>
        </w:r>
      </w:del>
      <w:ins w:id="83" w:author="Author">
        <w:del w:id="84" w:author="Author">
          <w:r w:rsidR="00552A7A" w:rsidDel="00587355">
            <w:rPr>
              <w:rFonts w:ascii="Times New Roman" w:hAnsi="Times New Roman" w:cs="Times New Roman"/>
            </w:rPr>
            <w:delText xml:space="preserve">in </w:delText>
          </w:r>
          <w:r w:rsidR="00552A7A" w:rsidRPr="00351EEC" w:rsidDel="00587355">
            <w:rPr>
              <w:rFonts w:ascii="Times New Roman" w:hAnsi="Times New Roman" w:cs="Times New Roman"/>
              <w:spacing w:val="1"/>
            </w:rPr>
            <w:delText xml:space="preserve"> </w:delText>
          </w:r>
        </w:del>
      </w:ins>
      <w:del w:id="85" w:author="Author">
        <w:r w:rsidRPr="00351EEC" w:rsidDel="00587355">
          <w:rPr>
            <w:rFonts w:ascii="Times New Roman" w:hAnsi="Times New Roman" w:cs="Times New Roman"/>
          </w:rPr>
          <w:delText>occurrence</w:delText>
        </w:r>
      </w:del>
      <w:ins w:id="86" w:author="Author">
        <w:del w:id="87" w:author="Author">
          <w:r w:rsidR="00552A7A" w:rsidDel="00587355">
            <w:rPr>
              <w:rFonts w:ascii="Times New Roman" w:hAnsi="Times New Roman" w:cs="Times New Roman"/>
            </w:rPr>
            <w:delText>aggregate</w:delText>
          </w:r>
        </w:del>
        <w:r w:rsidR="00587355">
          <w:rPr>
            <w:rFonts w:ascii="Times New Roman" w:hAnsi="Times New Roman" w:cs="Times New Roman"/>
          </w:rPr>
          <w:t>each accident</w:t>
        </w:r>
      </w:ins>
      <w:r w:rsidRPr="00351EEC">
        <w:rPr>
          <w:rFonts w:ascii="Times New Roman" w:hAnsi="Times New Roman" w:cs="Times New Roman"/>
        </w:rPr>
        <w:t>.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42F44829" w14:textId="77777777" w:rsidR="00D515C5" w:rsidRPr="00351EEC" w:rsidRDefault="00D515C5" w:rsidP="00D515C5">
      <w:pPr>
        <w:pStyle w:val="NoSpacing"/>
        <w:ind w:left="360" w:right="360"/>
        <w:rPr>
          <w:rFonts w:ascii="Times New Roman" w:hAnsi="Times New Roman" w:cs="Times New Roman"/>
          <w:sz w:val="21"/>
          <w:szCs w:val="21"/>
        </w:rPr>
      </w:pPr>
    </w:p>
    <w:p w14:paraId="308117D3" w14:textId="668B4136"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del w:id="88" w:author="Author">
        <w:r w:rsidRPr="00351EEC" w:rsidDel="00587355">
          <w:rPr>
            <w:rFonts w:ascii="Times New Roman" w:hAnsi="Times New Roman" w:cs="Times New Roman"/>
          </w:rPr>
          <w:delText>Errors and Omissions liability</w:delText>
        </w:r>
        <w:r w:rsidRPr="00351EEC" w:rsidDel="00587355">
          <w:rPr>
            <w:rFonts w:ascii="Times New Roman" w:hAnsi="Times New Roman" w:cs="Times New Roman"/>
            <w:spacing w:val="-6"/>
          </w:rPr>
          <w:delText xml:space="preserve"> </w:delText>
        </w:r>
        <w:r w:rsidRPr="00351EEC" w:rsidDel="00587355">
          <w:rPr>
            <w:rFonts w:ascii="Times New Roman" w:hAnsi="Times New Roman" w:cs="Times New Roman"/>
          </w:rPr>
          <w:delText>with minimum liability</w:delText>
        </w:r>
        <w:r w:rsidRPr="00351EEC" w:rsidDel="00587355">
          <w:rPr>
            <w:rFonts w:ascii="Times New Roman" w:hAnsi="Times New Roman" w:cs="Times New Roman"/>
            <w:spacing w:val="-5"/>
          </w:rPr>
          <w:delText xml:space="preserve"> </w:delText>
        </w:r>
        <w:r w:rsidRPr="00351EEC" w:rsidDel="00587355">
          <w:rPr>
            <w:rFonts w:ascii="Times New Roman" w:hAnsi="Times New Roman" w:cs="Times New Roman"/>
          </w:rPr>
          <w:delText>limits of $1,000,000 per claim and</w:delText>
        </w:r>
        <w:r w:rsidRPr="00351EEC" w:rsidDel="00587355">
          <w:rPr>
            <w:rFonts w:ascii="Times New Roman" w:hAnsi="Times New Roman" w:cs="Times New Roman"/>
            <w:spacing w:val="27"/>
          </w:rPr>
          <w:delText xml:space="preserve"> </w:delText>
        </w:r>
        <w:r w:rsidRPr="00351EEC" w:rsidDel="00587355">
          <w:rPr>
            <w:rFonts w:ascii="Times New Roman" w:hAnsi="Times New Roman" w:cs="Times New Roman"/>
          </w:rPr>
          <w:delText>in the aggregate.</w:delText>
        </w:r>
        <w:r w:rsidRPr="00351EEC" w:rsidDel="00587355">
          <w:rPr>
            <w:rFonts w:ascii="Times New Roman" w:hAnsi="Times New Roman" w:cs="Times New Roman"/>
            <w:sz w:val="24"/>
          </w:rPr>
          <w:delText xml:space="preserve"> </w:delText>
        </w:r>
        <w:r w:rsidDel="00587355">
          <w:rPr>
            <w:rFonts w:ascii="Times New Roman" w:hAnsi="Times New Roman" w:cs="Times New Roman"/>
            <w:sz w:val="24"/>
          </w:rPr>
          <w:delText xml:space="preserve"> </w:delText>
        </w:r>
        <w:r w:rsidRPr="00351EEC" w:rsidDel="00587355">
          <w:rPr>
            <w:rFonts w:ascii="Times New Roman" w:hAnsi="Times New Roman" w:cs="Times New Roman"/>
          </w:rPr>
          <w:delText>Coverage for</w:delText>
        </w:r>
        <w:r w:rsidRPr="00351EEC" w:rsidDel="00587355">
          <w:rPr>
            <w:rFonts w:ascii="Times New Roman" w:hAnsi="Times New Roman" w:cs="Times New Roman"/>
            <w:spacing w:val="-2"/>
          </w:rPr>
          <w:delText xml:space="preserve"> </w:delText>
        </w:r>
        <w:r w:rsidRPr="00351EEC" w:rsidDel="00587355">
          <w:rPr>
            <w:rFonts w:ascii="Times New Roman" w:hAnsi="Times New Roman" w:cs="Times New Roman"/>
          </w:rPr>
          <w:delText>the benefit</w:delText>
        </w:r>
        <w:r w:rsidRPr="00351EEC" w:rsidDel="00587355">
          <w:rPr>
            <w:rFonts w:ascii="Times New Roman" w:hAnsi="Times New Roman" w:cs="Times New Roman"/>
            <w:spacing w:val="1"/>
          </w:rPr>
          <w:delText xml:space="preserve"> </w:delText>
        </w:r>
        <w:r w:rsidRPr="00351EEC" w:rsidDel="00587355">
          <w:rPr>
            <w:rFonts w:ascii="Times New Roman" w:hAnsi="Times New Roman" w:cs="Times New Roman"/>
            <w:spacing w:val="-2"/>
          </w:rPr>
          <w:delText>of</w:delText>
        </w:r>
        <w:r w:rsidRPr="00351EEC" w:rsidDel="00587355">
          <w:rPr>
            <w:rFonts w:ascii="Times New Roman" w:hAnsi="Times New Roman" w:cs="Times New Roman"/>
          </w:rPr>
          <w:delText xml:space="preserve"> the State</w:delText>
        </w:r>
        <w:r w:rsidRPr="00351EEC" w:rsidDel="00587355">
          <w:rPr>
            <w:rFonts w:ascii="Times New Roman" w:hAnsi="Times New Roman" w:cs="Times New Roman"/>
            <w:spacing w:val="-2"/>
          </w:rPr>
          <w:delText xml:space="preserve"> </w:delText>
        </w:r>
        <w:r w:rsidRPr="00351EEC" w:rsidDel="00587355">
          <w:rPr>
            <w:rFonts w:ascii="Times New Roman" w:hAnsi="Times New Roman" w:cs="Times New Roman"/>
          </w:rPr>
          <w:delText>shall</w:delText>
        </w:r>
        <w:r w:rsidRPr="00351EEC" w:rsidDel="00587355">
          <w:rPr>
            <w:rFonts w:ascii="Times New Roman" w:hAnsi="Times New Roman" w:cs="Times New Roman"/>
            <w:spacing w:val="1"/>
          </w:rPr>
          <w:delText xml:space="preserve"> </w:delText>
        </w:r>
        <w:r w:rsidRPr="00351EEC" w:rsidDel="00587355">
          <w:rPr>
            <w:rFonts w:ascii="Times New Roman" w:hAnsi="Times New Roman" w:cs="Times New Roman"/>
          </w:rPr>
          <w:delText>continue</w:delText>
        </w:r>
        <w:r w:rsidRPr="00351EEC" w:rsidDel="00587355">
          <w:rPr>
            <w:rFonts w:ascii="Times New Roman" w:hAnsi="Times New Roman" w:cs="Times New Roman"/>
            <w:spacing w:val="-2"/>
          </w:rPr>
          <w:delText xml:space="preserve"> </w:delText>
        </w:r>
        <w:r w:rsidRPr="00351EEC" w:rsidDel="00587355">
          <w:rPr>
            <w:rFonts w:ascii="Times New Roman" w:hAnsi="Times New Roman" w:cs="Times New Roman"/>
          </w:rPr>
          <w:delText>for a period</w:delText>
        </w:r>
        <w:r w:rsidRPr="00351EEC" w:rsidDel="00587355">
          <w:rPr>
            <w:rFonts w:ascii="Times New Roman" w:hAnsi="Times New Roman" w:cs="Times New Roman"/>
            <w:spacing w:val="-3"/>
          </w:rPr>
          <w:delText xml:space="preserve"> </w:delText>
        </w:r>
        <w:r w:rsidRPr="00351EEC" w:rsidDel="00587355">
          <w:rPr>
            <w:rFonts w:ascii="Times New Roman" w:hAnsi="Times New Roman" w:cs="Times New Roman"/>
          </w:rPr>
          <w:delText>of two</w:delText>
        </w:r>
        <w:r w:rsidRPr="00351EEC" w:rsidDel="00587355">
          <w:rPr>
            <w:rFonts w:ascii="Times New Roman" w:hAnsi="Times New Roman" w:cs="Times New Roman"/>
            <w:spacing w:val="-3"/>
          </w:rPr>
          <w:delText xml:space="preserve"> </w:delText>
        </w:r>
        <w:r w:rsidRPr="00351EEC" w:rsidDel="00587355">
          <w:rPr>
            <w:rFonts w:ascii="Times New Roman" w:hAnsi="Times New Roman" w:cs="Times New Roman"/>
          </w:rPr>
          <w:delText>(2) years</w:delText>
        </w:r>
        <w:r w:rsidRPr="00351EEC" w:rsidDel="00587355">
          <w:rPr>
            <w:rFonts w:ascii="Times New Roman" w:hAnsi="Times New Roman" w:cs="Times New Roman"/>
            <w:spacing w:val="51"/>
          </w:rPr>
          <w:delText xml:space="preserve"> </w:delText>
        </w:r>
        <w:r w:rsidRPr="00351EEC" w:rsidDel="00587355">
          <w:rPr>
            <w:rFonts w:ascii="Times New Roman" w:hAnsi="Times New Roman" w:cs="Times New Roman"/>
          </w:rPr>
          <w:delText>after</w:delText>
        </w:r>
        <w:r w:rsidRPr="00351EEC" w:rsidDel="00587355">
          <w:rPr>
            <w:rFonts w:ascii="Times New Roman" w:hAnsi="Times New Roman" w:cs="Times New Roman"/>
            <w:spacing w:val="-2"/>
          </w:rPr>
          <w:delText xml:space="preserve"> </w:delText>
        </w:r>
        <w:r w:rsidRPr="00351EEC" w:rsidDel="00587355">
          <w:rPr>
            <w:rFonts w:ascii="Times New Roman" w:hAnsi="Times New Roman" w:cs="Times New Roman"/>
          </w:rPr>
          <w:delText>the date of</w:delText>
        </w:r>
        <w:r w:rsidRPr="00351EEC" w:rsidDel="00587355">
          <w:rPr>
            <w:rFonts w:ascii="Times New Roman" w:hAnsi="Times New Roman" w:cs="Times New Roman"/>
            <w:spacing w:val="-2"/>
          </w:rPr>
          <w:delText xml:space="preserve"> </w:delText>
        </w:r>
        <w:r w:rsidRPr="00351EEC" w:rsidDel="00587355">
          <w:rPr>
            <w:rFonts w:ascii="Times New Roman" w:hAnsi="Times New Roman" w:cs="Times New Roman"/>
          </w:rPr>
          <w:delText>service provided under this Contract.</w:delText>
        </w:r>
      </w:del>
      <w:ins w:id="89" w:author="Author">
        <w:r w:rsidR="00587355">
          <w:rPr>
            <w:rFonts w:ascii="Times New Roman" w:hAnsi="Times New Roman" w:cs="Times New Roman"/>
          </w:rPr>
          <w:t>Intentionally Deleted.</w:t>
        </w:r>
      </w:ins>
    </w:p>
    <w:p w14:paraId="637BC5B4" w14:textId="77777777" w:rsidR="00D515C5" w:rsidRPr="00351EEC" w:rsidRDefault="00D515C5" w:rsidP="00D515C5">
      <w:pPr>
        <w:pStyle w:val="NoSpacing"/>
        <w:ind w:left="360" w:right="360"/>
        <w:rPr>
          <w:rFonts w:ascii="Times New Roman" w:hAnsi="Times New Roman" w:cs="Times New Roman"/>
          <w:sz w:val="21"/>
          <w:szCs w:val="21"/>
        </w:rPr>
      </w:pPr>
    </w:p>
    <w:p w14:paraId="1E5C723E" w14:textId="48039ADF"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del w:id="90" w:author="Author">
        <w:r w:rsidRPr="00351EEC" w:rsidDel="00CE1960">
          <w:rPr>
            <w:rFonts w:ascii="Times New Roman" w:hAnsi="Times New Roman" w:cs="Times New Roman"/>
          </w:rPr>
          <w:delText>Fiduciary</w:delText>
        </w:r>
        <w:r w:rsidRPr="00351EEC" w:rsidDel="00CE1960">
          <w:rPr>
            <w:rFonts w:ascii="Times New Roman" w:hAnsi="Times New Roman" w:cs="Times New Roman"/>
            <w:spacing w:val="-3"/>
          </w:rPr>
          <w:delText xml:space="preserve"> </w:delText>
        </w:r>
        <w:r w:rsidDel="00CE1960">
          <w:rPr>
            <w:rFonts w:ascii="Times New Roman" w:hAnsi="Times New Roman" w:cs="Times New Roman"/>
          </w:rPr>
          <w:delText>l</w:delText>
        </w:r>
        <w:r w:rsidRPr="00351EEC" w:rsidDel="00CE1960">
          <w:rPr>
            <w:rFonts w:ascii="Times New Roman" w:hAnsi="Times New Roman" w:cs="Times New Roman"/>
          </w:rPr>
          <w:delText>iability</w:delText>
        </w:r>
        <w:r w:rsidRPr="00351EEC" w:rsidDel="00CE1960">
          <w:rPr>
            <w:rFonts w:ascii="Times New Roman" w:hAnsi="Times New Roman" w:cs="Times New Roman"/>
            <w:spacing w:val="-3"/>
          </w:rPr>
          <w:delText xml:space="preserve"> </w:delText>
        </w:r>
        <w:r w:rsidRPr="00351EEC" w:rsidDel="00CE1960">
          <w:rPr>
            <w:rFonts w:ascii="Times New Roman" w:hAnsi="Times New Roman" w:cs="Times New Roman"/>
          </w:rPr>
          <w:delText>if the Contractor is responsible for the management</w:delText>
        </w:r>
        <w:r w:rsidRPr="00351EEC" w:rsidDel="00CE1960">
          <w:rPr>
            <w:rFonts w:ascii="Times New Roman" w:hAnsi="Times New Roman" w:cs="Times New Roman"/>
            <w:spacing w:val="1"/>
          </w:rPr>
          <w:delText xml:space="preserve"> </w:delText>
        </w:r>
        <w:r w:rsidRPr="00351EEC" w:rsidDel="00CE1960">
          <w:rPr>
            <w:rFonts w:ascii="Times New Roman" w:hAnsi="Times New Roman" w:cs="Times New Roman"/>
          </w:rPr>
          <w:delText>and oversight</w:delText>
        </w:r>
        <w:r w:rsidRPr="00351EEC" w:rsidDel="00CE1960">
          <w:rPr>
            <w:rFonts w:ascii="Times New Roman" w:hAnsi="Times New Roman" w:cs="Times New Roman"/>
            <w:spacing w:val="1"/>
          </w:rPr>
          <w:delText xml:space="preserve"> </w:delText>
        </w:r>
        <w:r w:rsidRPr="00351EEC" w:rsidDel="00CE1960">
          <w:rPr>
            <w:rFonts w:ascii="Times New Roman" w:hAnsi="Times New Roman" w:cs="Times New Roman"/>
          </w:rPr>
          <w:delText>of</w:delText>
        </w:r>
        <w:r w:rsidRPr="00351EEC" w:rsidDel="00CE1960">
          <w:rPr>
            <w:rFonts w:ascii="Times New Roman" w:hAnsi="Times New Roman" w:cs="Times New Roman"/>
            <w:spacing w:val="53"/>
          </w:rPr>
          <w:delText xml:space="preserve"> </w:delText>
        </w:r>
        <w:r w:rsidRPr="00351EEC" w:rsidDel="00CE1960">
          <w:rPr>
            <w:rFonts w:ascii="Times New Roman" w:hAnsi="Times New Roman" w:cs="Times New Roman"/>
          </w:rPr>
          <w:delText>various</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employee benefit</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plans and programs such</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as pensions, profit-sharing</w:delText>
        </w:r>
        <w:r w:rsidRPr="00351EEC" w:rsidDel="00CE1960">
          <w:rPr>
            <w:rFonts w:ascii="Times New Roman" w:hAnsi="Times New Roman" w:cs="Times New Roman"/>
            <w:spacing w:val="-3"/>
          </w:rPr>
          <w:delText xml:space="preserve"> </w:delText>
        </w:r>
        <w:r w:rsidRPr="00351EEC" w:rsidDel="00CE1960">
          <w:rPr>
            <w:rFonts w:ascii="Times New Roman" w:hAnsi="Times New Roman" w:cs="Times New Roman"/>
          </w:rPr>
          <w:delText>and</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savings, among</w:delText>
        </w:r>
        <w:r w:rsidDel="00CE1960">
          <w:rPr>
            <w:rFonts w:ascii="Times New Roman" w:hAnsi="Times New Roman" w:cs="Times New Roman"/>
          </w:rPr>
          <w:delText xml:space="preserve"> </w:delText>
        </w:r>
        <w:r w:rsidRPr="00351EEC" w:rsidDel="00CE1960">
          <w:rPr>
            <w:rFonts w:ascii="Times New Roman" w:hAnsi="Times New Roman" w:cs="Times New Roman"/>
          </w:rPr>
          <w:delText>others with limits no less</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than $700,000</w:delText>
        </w:r>
        <w:r w:rsidRPr="00351EEC" w:rsidDel="00CE1960">
          <w:rPr>
            <w:rFonts w:ascii="Times New Roman" w:hAnsi="Times New Roman" w:cs="Times New Roman"/>
            <w:spacing w:val="-3"/>
          </w:rPr>
          <w:delText xml:space="preserve"> </w:delText>
        </w:r>
        <w:r w:rsidRPr="00351EEC" w:rsidDel="00CE1960">
          <w:rPr>
            <w:rFonts w:ascii="Times New Roman" w:hAnsi="Times New Roman" w:cs="Times New Roman"/>
          </w:rPr>
          <w:delText>per cause of action and $5,000,000</w:delText>
        </w:r>
        <w:r w:rsidDel="00CE1960">
          <w:rPr>
            <w:rFonts w:ascii="Times New Roman" w:hAnsi="Times New Roman" w:cs="Times New Roman"/>
          </w:rPr>
          <w:delText xml:space="preserve"> in the aggregate.</w:delText>
        </w:r>
      </w:del>
      <w:ins w:id="91" w:author="Author">
        <w:r w:rsidR="00CE1960">
          <w:rPr>
            <w:rFonts w:ascii="Times New Roman" w:hAnsi="Times New Roman" w:cs="Times New Roman"/>
          </w:rPr>
          <w:t>Intentionally Deleted</w:t>
        </w:r>
      </w:ins>
    </w:p>
    <w:p w14:paraId="5B9784EC" w14:textId="77777777" w:rsidR="00D515C5" w:rsidRPr="00351EEC" w:rsidRDefault="00D515C5" w:rsidP="00D515C5">
      <w:pPr>
        <w:pStyle w:val="NoSpacing"/>
        <w:ind w:left="360" w:right="360"/>
        <w:rPr>
          <w:rFonts w:ascii="Times New Roman" w:hAnsi="Times New Roman" w:cs="Times New Roman"/>
          <w:sz w:val="21"/>
          <w:szCs w:val="21"/>
        </w:rPr>
      </w:pPr>
    </w:p>
    <w:p w14:paraId="5ED327C0" w14:textId="2F5F3FEE"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del w:id="92" w:author="Author">
        <w:r w:rsidRPr="00351EEC" w:rsidDel="00CE1960">
          <w:rPr>
            <w:rFonts w:ascii="Times New Roman" w:hAnsi="Times New Roman" w:cs="Times New Roman"/>
          </w:rPr>
          <w:delText>Valuable</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Papers</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 xml:space="preserve">coverage, </w:delText>
        </w:r>
        <w:r w:rsidRPr="00351EEC" w:rsidDel="00CE1960">
          <w:rPr>
            <w:rFonts w:ascii="Times New Roman" w:hAnsi="Times New Roman" w:cs="Times New Roman"/>
            <w:spacing w:val="1"/>
          </w:rPr>
          <w:delText xml:space="preserve">if applicable, with </w:delText>
        </w:r>
        <w:r w:rsidRPr="00351EEC" w:rsidDel="00CE1960">
          <w:rPr>
            <w:rFonts w:ascii="Times New Roman" w:hAnsi="Times New Roman" w:cs="Times New Roman"/>
          </w:rPr>
          <w:delText>an Inland Marine</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Policy</w:delText>
        </w:r>
        <w:r w:rsidRPr="00351EEC" w:rsidDel="00CE1960">
          <w:rPr>
            <w:rFonts w:ascii="Times New Roman" w:hAnsi="Times New Roman" w:cs="Times New Roman"/>
            <w:spacing w:val="1"/>
          </w:rPr>
          <w:delText xml:space="preserve"> </w:delText>
        </w:r>
        <w:r w:rsidRPr="00351EEC" w:rsidDel="00CE1960">
          <w:rPr>
            <w:rFonts w:ascii="Times New Roman" w:hAnsi="Times New Roman" w:cs="Times New Roman"/>
          </w:rPr>
          <w:delText>Insurance with limits sufficient</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to pay</w:delText>
        </w:r>
        <w:r w:rsidRPr="00351EEC" w:rsidDel="00CE1960">
          <w:rPr>
            <w:rFonts w:ascii="Times New Roman" w:hAnsi="Times New Roman" w:cs="Times New Roman"/>
            <w:spacing w:val="-2"/>
          </w:rPr>
          <w:delText xml:space="preserve"> </w:delText>
        </w:r>
        <w:r w:rsidRPr="00351EEC" w:rsidDel="00CE1960">
          <w:rPr>
            <w:rFonts w:ascii="Times New Roman" w:hAnsi="Times New Roman" w:cs="Times New Roman"/>
          </w:rPr>
          <w:delText>for the re-creation and reconstruction</w:delText>
        </w:r>
        <w:r w:rsidRPr="00351EEC" w:rsidDel="00CE1960">
          <w:rPr>
            <w:rFonts w:ascii="Times New Roman" w:hAnsi="Times New Roman" w:cs="Times New Roman"/>
            <w:spacing w:val="63"/>
          </w:rPr>
          <w:delText xml:space="preserve"> </w:delText>
        </w:r>
        <w:r w:rsidRPr="00351EEC" w:rsidDel="00CE1960">
          <w:rPr>
            <w:rFonts w:ascii="Times New Roman" w:hAnsi="Times New Roman" w:cs="Times New Roman"/>
          </w:rPr>
          <w:delText>of such records.</w:delText>
        </w:r>
      </w:del>
      <w:ins w:id="93" w:author="Author">
        <w:r w:rsidR="00CE1960">
          <w:rPr>
            <w:rFonts w:ascii="Times New Roman" w:hAnsi="Times New Roman" w:cs="Times New Roman"/>
          </w:rPr>
          <w:t>Intentionally Deleted.</w:t>
        </w:r>
      </w:ins>
    </w:p>
    <w:p w14:paraId="65A8DEAB" w14:textId="77777777" w:rsidR="00D515C5" w:rsidRPr="00351EEC" w:rsidRDefault="00D515C5" w:rsidP="00D515C5">
      <w:pPr>
        <w:pStyle w:val="NoSpacing"/>
        <w:ind w:left="360" w:right="360"/>
        <w:rPr>
          <w:rFonts w:ascii="Times New Roman" w:hAnsi="Times New Roman" w:cs="Times New Roman"/>
          <w:sz w:val="21"/>
          <w:szCs w:val="21"/>
        </w:rPr>
      </w:pPr>
    </w:p>
    <w:p w14:paraId="1A7331DF" w14:textId="5C2E164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504CF321" w14:textId="77777777" w:rsidR="00D515C5" w:rsidRPr="00351EEC" w:rsidRDefault="00D515C5" w:rsidP="00D515C5">
      <w:pPr>
        <w:pStyle w:val="NoSpacing"/>
        <w:ind w:left="360" w:right="360"/>
        <w:rPr>
          <w:rFonts w:ascii="Times New Roman" w:hAnsi="Times New Roman" w:cs="Times New Roman"/>
        </w:rPr>
      </w:pPr>
    </w:p>
    <w:p w14:paraId="33181EE4" w14:textId="45048847"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w:t>
      </w:r>
      <w:del w:id="94" w:author="Author">
        <w:r w:rsidDel="00CE1960">
          <w:rPr>
            <w:rFonts w:ascii="Times New Roman" w:hAnsi="Times New Roman" w:cs="Times New Roman"/>
          </w:rPr>
          <w:delText xml:space="preserve">Cyber Liability if requested by the State addressing risks associated with </w:delText>
        </w:r>
        <w:r w:rsidRPr="00351EEC" w:rsidDel="00CE1960">
          <w:rPr>
            <w:rFonts w:ascii="Times New Roman" w:hAnsi="Times New Roman" w:cs="Times New Roman"/>
          </w:rPr>
          <w:delText>electronic transmissions, the internet, networks and informational assets, and having limits of no less th</w:delText>
        </w:r>
        <w:r w:rsidDel="00CE1960">
          <w:rPr>
            <w:rFonts w:ascii="Times New Roman" w:hAnsi="Times New Roman" w:cs="Times New Roman"/>
          </w:rPr>
          <w:delText>an $700,000 per occurrence and $5,000,000 in the aggregate.</w:delText>
        </w:r>
      </w:del>
      <w:ins w:id="95" w:author="Author">
        <w:r w:rsidR="00CE1960">
          <w:rPr>
            <w:rFonts w:ascii="Times New Roman" w:hAnsi="Times New Roman" w:cs="Times New Roman"/>
          </w:rPr>
          <w:t>Intentionally Deleted.</w:t>
        </w:r>
      </w:ins>
      <w:r>
        <w:rPr>
          <w:rFonts w:ascii="Times New Roman" w:hAnsi="Times New Roman" w:cs="Times New Roman"/>
        </w:rPr>
        <w:t xml:space="preserve"> </w:t>
      </w:r>
    </w:p>
    <w:p w14:paraId="3F65EBDE" w14:textId="77777777" w:rsidR="00D515C5" w:rsidRDefault="00D515C5" w:rsidP="00D515C5">
      <w:pPr>
        <w:pStyle w:val="NoSpacing"/>
        <w:rPr>
          <w:rFonts w:ascii="Times New Roman" w:hAnsi="Times New Roman" w:cs="Times New Roman"/>
        </w:rPr>
      </w:pPr>
    </w:p>
    <w:p w14:paraId="441671B9" w14:textId="2156866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2C15AA63" w14:textId="77777777" w:rsidR="00D515C5" w:rsidRDefault="00D515C5" w:rsidP="006E4F58">
      <w:pPr>
        <w:spacing w:after="0" w:line="240" w:lineRule="auto"/>
        <w:jc w:val="both"/>
        <w:rPr>
          <w:rFonts w:ascii="Times New Roman" w:eastAsia="Times New Roman" w:hAnsi="Times New Roman" w:cs="Times New Roman"/>
        </w:rPr>
      </w:pPr>
    </w:p>
    <w:p w14:paraId="56366C2F"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00E12736" w14:textId="77777777" w:rsidR="006E4F58" w:rsidRPr="006E4F58" w:rsidRDefault="006E4F58" w:rsidP="006E4F58">
      <w:pPr>
        <w:spacing w:after="0" w:line="240" w:lineRule="auto"/>
        <w:rPr>
          <w:rFonts w:ascii="Times New Roman" w:eastAsia="Times New Roman" w:hAnsi="Times New Roman" w:cs="Times New Roman"/>
        </w:rPr>
      </w:pPr>
    </w:p>
    <w:p w14:paraId="58A9F7D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0B94E56C" w14:textId="77777777" w:rsidR="006E4F58" w:rsidRPr="006E4F58" w:rsidRDefault="006E4F58" w:rsidP="006E4F58">
      <w:pPr>
        <w:spacing w:after="0" w:line="240" w:lineRule="auto"/>
        <w:rPr>
          <w:rFonts w:ascii="Times New Roman" w:eastAsia="Times New Roman" w:hAnsi="Times New Roman" w:cs="Times New Roman"/>
        </w:rPr>
      </w:pPr>
    </w:p>
    <w:p w14:paraId="6A320CAA"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D1CCAF3" w14:textId="77777777" w:rsidR="006E4F58" w:rsidRPr="006E4F58" w:rsidRDefault="006E4F58" w:rsidP="006E4F58">
      <w:pPr>
        <w:spacing w:after="0" w:line="240" w:lineRule="auto"/>
        <w:rPr>
          <w:rFonts w:ascii="Times New Roman" w:eastAsia="Times New Roman" w:hAnsi="Times New Roman" w:cs="Times New Roman"/>
        </w:rPr>
      </w:pPr>
    </w:p>
    <w:p w14:paraId="74A2830C"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98A5B19" w14:textId="77777777" w:rsidR="006E4F58" w:rsidRPr="006E4F58" w:rsidRDefault="006E4F58" w:rsidP="006E4F58">
      <w:pPr>
        <w:spacing w:after="0" w:line="240" w:lineRule="auto"/>
        <w:rPr>
          <w:rFonts w:ascii="Times New Roman" w:eastAsia="Times New Roman" w:hAnsi="Times New Roman" w:cs="Times New Roman"/>
        </w:rPr>
      </w:pPr>
    </w:p>
    <w:p w14:paraId="6BD58BB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7A5F0B08"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2B371A6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7BFDD6C8" w14:textId="77777777" w:rsidR="006E4F58" w:rsidRPr="006E4F58" w:rsidRDefault="006E4F58" w:rsidP="006E4F58">
      <w:pPr>
        <w:spacing w:after="0" w:line="240" w:lineRule="auto"/>
        <w:rPr>
          <w:rFonts w:ascii="Times New Roman" w:eastAsia="Times New Roman" w:hAnsi="Times New Roman" w:cs="Times New Roman"/>
        </w:rPr>
      </w:pPr>
    </w:p>
    <w:p w14:paraId="5425BB4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68E801D" w14:textId="77777777" w:rsidR="006E4F58" w:rsidRPr="006E4F58" w:rsidRDefault="006E4F58" w:rsidP="006E4F58">
      <w:pPr>
        <w:spacing w:after="0" w:line="240" w:lineRule="auto"/>
        <w:rPr>
          <w:rFonts w:ascii="Times New Roman" w:eastAsia="Times New Roman" w:hAnsi="Times New Roman" w:cs="Times New Roman"/>
          <w:b/>
        </w:rPr>
      </w:pPr>
    </w:p>
    <w:p w14:paraId="11AC02FE"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63D5B2E6" w14:textId="0EFB7FD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83CFDA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76DB5F7B" w14:textId="77777777" w:rsidR="006E4F58" w:rsidRPr="006E4F58" w:rsidRDefault="006E4F58" w:rsidP="006E4F58">
      <w:pPr>
        <w:spacing w:after="0" w:line="240" w:lineRule="auto"/>
        <w:rPr>
          <w:rFonts w:ascii="Times New Roman" w:eastAsia="Times New Roman" w:hAnsi="Times New Roman" w:cs="Times New Roman"/>
        </w:rPr>
      </w:pPr>
    </w:p>
    <w:p w14:paraId="58EAE8E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46F572BB" w14:textId="77777777" w:rsidR="006E4F58" w:rsidRPr="006E4F58" w:rsidRDefault="006E4F58" w:rsidP="006E4F58">
      <w:pPr>
        <w:spacing w:after="0" w:line="240" w:lineRule="auto"/>
        <w:rPr>
          <w:rFonts w:ascii="Times New Roman" w:eastAsia="Times New Roman" w:hAnsi="Times New Roman" w:cs="Times New Roman"/>
        </w:rPr>
      </w:pPr>
    </w:p>
    <w:p w14:paraId="513F4C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4571E99" w14:textId="77777777" w:rsidR="006E4F58" w:rsidRPr="006E4F58" w:rsidRDefault="006E4F58" w:rsidP="006E4F58">
      <w:pPr>
        <w:spacing w:after="0" w:line="240" w:lineRule="auto"/>
        <w:rPr>
          <w:rFonts w:ascii="Times New Roman" w:eastAsia="Times New Roman" w:hAnsi="Times New Roman" w:cs="Times New Roman"/>
        </w:rPr>
      </w:pPr>
    </w:p>
    <w:p w14:paraId="1D3D79F3" w14:textId="77777777" w:rsidR="006E4F58" w:rsidRPr="006E4F58" w:rsidRDefault="006E4F58" w:rsidP="006E4F58">
      <w:pPr>
        <w:spacing w:after="0" w:line="240" w:lineRule="auto"/>
        <w:rPr>
          <w:rFonts w:ascii="Times New Roman" w:eastAsia="Times New Roman" w:hAnsi="Times New Roman" w:cs="Times New Roman"/>
        </w:rPr>
      </w:pPr>
      <w:bookmarkStart w:id="96" w:name="_Toc236554570"/>
      <w:r w:rsidRPr="006E4F58">
        <w:rPr>
          <w:rFonts w:ascii="Times New Roman" w:eastAsia="Times New Roman" w:hAnsi="Times New Roman" w:cs="Times New Roman"/>
        </w:rPr>
        <w:t>Key person(s) to this Contract is/are _________________________________________</w:t>
      </w:r>
      <w:bookmarkEnd w:id="96"/>
    </w:p>
    <w:p w14:paraId="5A7C12C0" w14:textId="77777777" w:rsidR="006E4F58" w:rsidRPr="006E4F58" w:rsidRDefault="006E4F58" w:rsidP="006E4F58">
      <w:pPr>
        <w:spacing w:after="0" w:line="240" w:lineRule="auto"/>
        <w:rPr>
          <w:rFonts w:ascii="Times New Roman" w:eastAsia="Times New Roman" w:hAnsi="Times New Roman" w:cs="Times New Roman"/>
        </w:rPr>
      </w:pPr>
    </w:p>
    <w:p w14:paraId="64E847C8" w14:textId="4C2AEA4D"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3E16C369" w14:textId="77777777" w:rsidR="006E4F58" w:rsidRPr="006E4F58" w:rsidRDefault="006E4F58" w:rsidP="006E4F58">
      <w:pPr>
        <w:spacing w:after="0" w:line="240" w:lineRule="auto"/>
        <w:rPr>
          <w:rFonts w:ascii="Times New Roman" w:eastAsia="Times New Roman" w:hAnsi="Times New Roman" w:cs="Times New Roman"/>
        </w:rPr>
      </w:pPr>
    </w:p>
    <w:p w14:paraId="0A536160" w14:textId="256B685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BCB4544" w14:textId="77777777" w:rsidR="006E4F58" w:rsidRPr="006E4F58" w:rsidRDefault="006E4F58" w:rsidP="006E4F58">
      <w:pPr>
        <w:spacing w:after="0" w:line="240" w:lineRule="auto"/>
        <w:rPr>
          <w:rFonts w:ascii="Times New Roman" w:eastAsia="Times New Roman" w:hAnsi="Times New Roman" w:cs="Times New Roman"/>
        </w:rPr>
      </w:pPr>
    </w:p>
    <w:p w14:paraId="1253DDD7" w14:textId="248F69D7"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xml:space="preserve">.  Minority and Women’s Business Enterprises Compliance. </w:t>
      </w:r>
      <w:r w:rsidR="00094DA4">
        <w:rPr>
          <w:rFonts w:ascii="Times New Roman" w:eastAsia="Calibri" w:hAnsi="Times New Roman" w:cs="Times New Roman"/>
          <w:b/>
          <w:bCs/>
          <w:color w:val="000000"/>
        </w:rPr>
        <w:t xml:space="preserve">  </w:t>
      </w:r>
    </w:p>
    <w:p w14:paraId="3FE0046F" w14:textId="40D0ACB6" w:rsidR="004B543A" w:rsidRDefault="004B543A" w:rsidP="004B543A">
      <w:pPr>
        <w:autoSpaceDE w:val="0"/>
        <w:autoSpaceDN w:val="0"/>
        <w:spacing w:after="0" w:line="240" w:lineRule="auto"/>
        <w:rPr>
          <w:rFonts w:ascii="Times New Roman" w:hAnsi="Times New Roman" w:cs="Times New Roman"/>
          <w:b/>
          <w:bCs/>
        </w:rPr>
      </w:pPr>
      <w:r w:rsidRPr="00BC6AD2">
        <w:rPr>
          <w:rFonts w:ascii="Times New Roman" w:hAnsi="Times New Roman" w:cs="Times New Roman"/>
          <w:bCs/>
        </w:rPr>
        <w:lastRenderedPageBreak/>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w:t>
      </w:r>
      <w:r w:rsidR="00D0184B">
        <w:rPr>
          <w:rFonts w:ascii="Times New Roman" w:hAnsi="Times New Roman" w:cs="Times New Roman"/>
          <w:bCs/>
        </w:rPr>
        <w:t xml:space="preserve">commonly referred to as “Attachment A” in the procurement documentation and </w:t>
      </w:r>
      <w:r>
        <w:rPr>
          <w:rFonts w:ascii="Times New Roman" w:hAnsi="Times New Roman" w:cs="Times New Roman"/>
          <w:bCs/>
        </w:rPr>
        <w:t>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1016E6E0" w14:textId="77777777" w:rsidR="004B543A" w:rsidRDefault="004B543A" w:rsidP="004B543A">
      <w:pPr>
        <w:autoSpaceDE w:val="0"/>
        <w:autoSpaceDN w:val="0"/>
        <w:spacing w:after="0" w:line="240" w:lineRule="auto"/>
        <w:rPr>
          <w:rFonts w:ascii="Times New Roman" w:hAnsi="Times New Roman" w:cs="Times New Roman"/>
          <w:b/>
          <w:bCs/>
        </w:rPr>
      </w:pPr>
    </w:p>
    <w:p w14:paraId="59A3DCF7"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MBE/WBE Division (“Division”)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7E60D568"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p>
    <w:p w14:paraId="63E7E347" w14:textId="77777777" w:rsidR="004B543A" w:rsidRPr="00C9404E" w:rsidRDefault="004B543A" w:rsidP="004B543A">
      <w:pPr>
        <w:autoSpaceDE w:val="0"/>
        <w:autoSpaceDN w:val="0"/>
        <w:spacing w:after="0" w:line="240" w:lineRule="auto"/>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5206F53B"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6FFABB7C" w14:textId="1961AB1A" w:rsidR="004B543A" w:rsidRPr="006E4F58"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00F78933" w14:textId="77777777" w:rsidR="004B543A" w:rsidRPr="006E4F58" w:rsidRDefault="004B543A" w:rsidP="004B543A">
      <w:pPr>
        <w:autoSpaceDE w:val="0"/>
        <w:autoSpaceDN w:val="0"/>
        <w:spacing w:after="0" w:line="240" w:lineRule="auto"/>
        <w:rPr>
          <w:rFonts w:ascii="Times New Roman" w:eastAsia="Calibri" w:hAnsi="Times New Roman" w:cs="Times New Roman"/>
          <w:i/>
          <w:color w:val="000000"/>
        </w:rPr>
      </w:pPr>
    </w:p>
    <w:p w14:paraId="33571476"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2EB8CFC8"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307F3A1"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631A19A7"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7B56F9AA"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2B4EDAF"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20F4764" w14:textId="77777777" w:rsidR="004B543A" w:rsidRPr="004B543A" w:rsidRDefault="004B543A" w:rsidP="004B543A">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6"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or mailed to 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for review and approval before changing the participation plan submitted in connection with this Contract. </w:t>
      </w:r>
    </w:p>
    <w:p w14:paraId="1F3281A0" w14:textId="77777777" w:rsidR="004B543A" w:rsidRPr="00BC6AD2" w:rsidRDefault="004B543A" w:rsidP="004B543A">
      <w:pPr>
        <w:pStyle w:val="NoSpacing"/>
        <w:jc w:val="both"/>
      </w:pPr>
    </w:p>
    <w:p w14:paraId="6FA396BD" w14:textId="29AD3DA1" w:rsidR="004B543A" w:rsidRDefault="004B543A" w:rsidP="004B543A">
      <w:pPr>
        <w:spacing w:after="0" w:line="240" w:lineRule="auto"/>
        <w:rPr>
          <w:rFonts w:ascii="Times New Roman" w:hAnsi="Times New Roman" w:cs="Times New Roman"/>
        </w:rPr>
      </w:pPr>
      <w:r w:rsidRPr="00BC6AD2">
        <w:rPr>
          <w:rFonts w:ascii="Times New Roman" w:hAnsi="Times New Roman" w:cs="Times New Roman"/>
        </w:rPr>
        <w:t>The Contractor shall report payments made to Division</w:t>
      </w:r>
      <w:r>
        <w:rPr>
          <w:rFonts w:ascii="Times New Roman" w:hAnsi="Times New Roman" w:cs="Times New Roman"/>
        </w:rPr>
        <w:t xml:space="preserve"> certified</w:t>
      </w:r>
      <w:r w:rsidRPr="00BC6AD2">
        <w:rPr>
          <w:rFonts w:ascii="Times New Roman" w:hAnsi="Times New Roman" w:cs="Times New Roman"/>
        </w:rPr>
        <w:t xml:space="preserve"> 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sidR="00094DA4">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8" w:history="1">
        <w:r w:rsidRPr="009334FC">
          <w:rPr>
            <w:rStyle w:val="Hyperlink"/>
            <w:rFonts w:ascii="Times New Roman" w:hAnsi="Times New Roman" w:cs="Times New Roman"/>
          </w:rPr>
          <w:t>www.in.gov/idoa/mwbe/payaudit.htm</w:t>
        </w:r>
      </w:hyperlink>
      <w:r w:rsidRPr="009334FC">
        <w:rPr>
          <w:rFonts w:ascii="Times New Roman" w:hAnsi="Times New Roman" w:cs="Times New Roman"/>
          <w:color w:val="000000"/>
        </w:rPr>
        <w:t xml:space="preserve">. </w:t>
      </w:r>
      <w:r w:rsidRPr="009334FC">
        <w:rPr>
          <w:rFonts w:ascii="Times New Roman" w:hAnsi="Times New Roman" w:cs="Times New Roman"/>
        </w:rPr>
        <w:t xml:space="preserve"> </w:t>
      </w:r>
      <w:r w:rsidR="00094DA4">
        <w:rPr>
          <w:rFonts w:ascii="Times New Roman" w:hAnsi="Times New Roman" w:cs="Times New Roman"/>
        </w:rPr>
        <w:t xml:space="preserve">The </w:t>
      </w:r>
      <w:r>
        <w:rPr>
          <w:rFonts w:ascii="Times New Roman" w:hAnsi="Times New Roman" w:cs="Times New Roman"/>
        </w:rPr>
        <w:t xml:space="preserve">Contractor may also be required to report Division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w:t>
      </w:r>
      <w:r w:rsidRPr="00BC6AD2">
        <w:rPr>
          <w:rFonts w:ascii="Times New Roman" w:hAnsi="Times New Roman" w:cs="Times New Roman"/>
        </w:rPr>
        <w:t>Division.</w:t>
      </w:r>
    </w:p>
    <w:p w14:paraId="71DAC9AB" w14:textId="77777777" w:rsidR="004B543A" w:rsidRDefault="004B543A" w:rsidP="004B543A">
      <w:pPr>
        <w:spacing w:after="0" w:line="240" w:lineRule="auto"/>
        <w:rPr>
          <w:rFonts w:ascii="Times New Roman" w:hAnsi="Times New Roman" w:cs="Times New Roman"/>
        </w:rPr>
      </w:pPr>
    </w:p>
    <w:p w14:paraId="71778C72" w14:textId="3493CE63" w:rsidR="004B543A" w:rsidRDefault="00094DA4" w:rsidP="004B543A">
      <w:pPr>
        <w:spacing w:line="240" w:lineRule="auto"/>
      </w:pPr>
      <w:r>
        <w:rPr>
          <w:rFonts w:ascii="Times New Roman" w:hAnsi="Times New Roman" w:cs="Times New Roman"/>
        </w:rPr>
        <w:t xml:space="preserve">The </w:t>
      </w:r>
      <w:r w:rsidR="004B543A">
        <w:rPr>
          <w:rFonts w:ascii="Times New Roman" w:hAnsi="Times New Roman" w:cs="Times New Roman"/>
        </w:rPr>
        <w:t>Contractor’s failure to comply with the provisions in this clause may be considered a material breach of the Contract.</w:t>
      </w:r>
    </w:p>
    <w:p w14:paraId="3C74891F" w14:textId="01CCE08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certifies compliance with applicable federal laws, regulations, and executive orders prohibiting discrimination based on the Protected Characteristics in the provision of services. Breach of this paragraph may be regarded as a material breach of this Contract, but </w:t>
      </w:r>
      <w:r w:rsidRPr="006E4F58">
        <w:rPr>
          <w:rFonts w:ascii="Times New Roman" w:eastAsia="Times New Roman" w:hAnsi="Times New Roman" w:cs="Times New Roman"/>
        </w:rPr>
        <w:lastRenderedPageBreak/>
        <w:t>nothing in this paragraph shall be construed to imply or establish an employment relationship between the State and any applicant or employee of the Contractor or any subcontractor.</w:t>
      </w:r>
    </w:p>
    <w:p w14:paraId="5DBD50D6" w14:textId="77777777" w:rsidR="006E4F58" w:rsidRPr="006E4F58" w:rsidRDefault="006E4F58" w:rsidP="006E4F58">
      <w:pPr>
        <w:spacing w:after="0" w:line="240" w:lineRule="auto"/>
        <w:rPr>
          <w:rFonts w:ascii="Times New Roman" w:eastAsia="Times New Roman" w:hAnsi="Times New Roman" w:cs="Times New Roman"/>
        </w:rPr>
      </w:pPr>
    </w:p>
    <w:p w14:paraId="42D31522" w14:textId="2BCD418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36DE88B4" w14:textId="77777777" w:rsidR="006E4F58" w:rsidRPr="006E4F58" w:rsidRDefault="006E4F58" w:rsidP="006E4F58">
      <w:pPr>
        <w:spacing w:after="0" w:line="240" w:lineRule="auto"/>
        <w:rPr>
          <w:rFonts w:ascii="Times New Roman" w:eastAsia="Times New Roman" w:hAnsi="Times New Roman" w:cs="Times New Roman"/>
        </w:rPr>
      </w:pPr>
    </w:p>
    <w:p w14:paraId="122F2295" w14:textId="13635F8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Pr="006E4F58">
        <w:rPr>
          <w:rFonts w:ascii="Times New Roman" w:eastAsia="Times New Roman" w:hAnsi="Times New Roman" w:cs="Times New Roman"/>
        </w:rPr>
        <w:t>first 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354E62A8" w14:textId="77777777" w:rsidR="006E4F58" w:rsidRPr="006E4F58" w:rsidRDefault="006E4F58" w:rsidP="006E4F58">
      <w:pPr>
        <w:spacing w:after="0" w:line="240" w:lineRule="auto"/>
        <w:rPr>
          <w:rFonts w:ascii="Times New Roman" w:eastAsia="Times New Roman" w:hAnsi="Times New Roman" w:cs="Times New Roman"/>
        </w:rPr>
      </w:pPr>
    </w:p>
    <w:p w14:paraId="1B2B872C" w14:textId="7D1A56C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6FED690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01E39E7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44322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E918D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F060E45"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60FEED54" w14:textId="565E57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2EE391BF" w14:textId="64BD66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6B5B2B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2396E8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6F52192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3B9C28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70BEA1A9" w14:textId="17448D11"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7C45A7D5" w14:textId="77777777" w:rsidR="00922B2E" w:rsidRPr="006E4F58" w:rsidRDefault="00922B2E" w:rsidP="006E4F58">
      <w:pPr>
        <w:spacing w:after="0" w:line="240" w:lineRule="auto"/>
        <w:rPr>
          <w:rFonts w:ascii="Times New Roman" w:eastAsia="Times New Roman" w:hAnsi="Times New Roman" w:cs="Times New Roman"/>
        </w:rPr>
      </w:pPr>
    </w:p>
    <w:p w14:paraId="5C4CC3A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07FA05C8" w14:textId="77777777" w:rsidR="006E4F58" w:rsidRPr="006E4F58" w:rsidRDefault="006E4F58" w:rsidP="006E4F58">
      <w:pPr>
        <w:spacing w:after="0" w:line="240" w:lineRule="auto"/>
        <w:rPr>
          <w:rFonts w:ascii="Times New Roman" w:eastAsia="Times New Roman" w:hAnsi="Times New Roman" w:cs="Times New Roman"/>
        </w:rPr>
      </w:pPr>
    </w:p>
    <w:p w14:paraId="1DBC7AA9" w14:textId="6655B80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62BA774A" w14:textId="77777777" w:rsidR="006E4F58" w:rsidRPr="006E4F58" w:rsidRDefault="006E4F58" w:rsidP="006E4F58">
      <w:pPr>
        <w:spacing w:after="0" w:line="240" w:lineRule="auto"/>
        <w:rPr>
          <w:rFonts w:ascii="Times New Roman" w:eastAsia="Times New Roman" w:hAnsi="Times New Roman" w:cs="Times New Roman"/>
        </w:rPr>
      </w:pPr>
    </w:p>
    <w:p w14:paraId="267F402E" w14:textId="542F4B04" w:rsidR="006E4F58" w:rsidRPr="006E4F58" w:rsidDel="00D440AE" w:rsidRDefault="006E4F58" w:rsidP="006E4F58">
      <w:pPr>
        <w:spacing w:after="0" w:line="240" w:lineRule="auto"/>
        <w:rPr>
          <w:del w:id="97" w:author="Autho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xml:space="preserve">.  </w:t>
      </w:r>
      <w:del w:id="98" w:author="Author">
        <w:r w:rsidRPr="006E4F58" w:rsidDel="00D440AE">
          <w:rPr>
            <w:rFonts w:ascii="Times New Roman" w:hAnsi="Times New Roman" w:cs="Times New Roman"/>
            <w:b/>
          </w:rPr>
          <w:delText>Ownership of Documents and Materials.</w:delText>
        </w:r>
        <w:r w:rsidRPr="006E4F58" w:rsidDel="00D440AE">
          <w:rPr>
            <w:rFonts w:ascii="Times New Roman" w:hAnsi="Times New Roman" w:cs="Times New Roman"/>
          </w:rPr>
          <w:delText xml:space="preserve">  </w:delText>
        </w:r>
      </w:del>
    </w:p>
    <w:p w14:paraId="7ACDE692" w14:textId="0A032E20" w:rsidR="006E4F58" w:rsidRPr="006E4F58" w:rsidDel="00D440AE" w:rsidRDefault="006E4F58" w:rsidP="006E4F58">
      <w:pPr>
        <w:spacing w:after="0" w:line="240" w:lineRule="auto"/>
        <w:rPr>
          <w:del w:id="99" w:author="Author"/>
          <w:rFonts w:ascii="Times New Roman" w:hAnsi="Times New Roman" w:cs="Times New Roman"/>
        </w:rPr>
      </w:pPr>
      <w:del w:id="100" w:author="Author">
        <w:r w:rsidRPr="006E4F58" w:rsidDel="00D440AE">
          <w:rPr>
            <w:rFonts w:ascii="Times New Roman" w:hAnsi="Times New Roman" w:cs="Times New Roman"/>
          </w:rPr>
          <w:delTex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delText>
        </w:r>
      </w:del>
    </w:p>
    <w:p w14:paraId="48136247" w14:textId="370D2C8F" w:rsidR="006E4F58" w:rsidRPr="006E4F58" w:rsidDel="00D440AE" w:rsidRDefault="006E4F58" w:rsidP="006E4F58">
      <w:pPr>
        <w:spacing w:after="0" w:line="240" w:lineRule="auto"/>
        <w:rPr>
          <w:del w:id="101" w:author="Author"/>
          <w:rFonts w:ascii="Times New Roman" w:eastAsia="Times New Roman" w:hAnsi="Times New Roman" w:cs="Times New Roman"/>
        </w:rPr>
      </w:pPr>
    </w:p>
    <w:p w14:paraId="2AAE25B8" w14:textId="4BC24BC1" w:rsidR="006E4F58" w:rsidRPr="006E4F58" w:rsidRDefault="006E4F58" w:rsidP="00D440AE">
      <w:pPr>
        <w:spacing w:after="0" w:line="240" w:lineRule="auto"/>
        <w:rPr>
          <w:rFonts w:ascii="Times New Roman" w:eastAsia="Times New Roman" w:hAnsi="Times New Roman" w:cs="Times New Roman"/>
        </w:rPr>
      </w:pPr>
      <w:del w:id="102" w:author="Author">
        <w:r w:rsidRPr="006E4F58" w:rsidDel="00D440AE">
          <w:rPr>
            <w:rFonts w:ascii="Times New Roman" w:eastAsia="Times New Roman" w:hAnsi="Times New Roman" w:cs="Times New Roman"/>
          </w:rPr>
          <w:delTex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delText>
        </w:r>
      </w:del>
      <w:ins w:id="103" w:author="Author">
        <w:r w:rsidR="00D440AE">
          <w:rPr>
            <w:rFonts w:ascii="Times New Roman" w:hAnsi="Times New Roman" w:cs="Times New Roman"/>
            <w:b/>
          </w:rPr>
          <w:t>Intentionally Deleted.</w:t>
        </w:r>
      </w:ins>
    </w:p>
    <w:p w14:paraId="75E9DB35" w14:textId="77777777" w:rsidR="006E4F58" w:rsidRPr="006E4F58" w:rsidRDefault="006E4F58" w:rsidP="006E4F58">
      <w:pPr>
        <w:spacing w:after="0" w:line="240" w:lineRule="auto"/>
        <w:rPr>
          <w:rFonts w:ascii="Times New Roman" w:eastAsia="Times New Roman" w:hAnsi="Times New Roman" w:cs="Times New Roman"/>
        </w:rPr>
      </w:pPr>
    </w:p>
    <w:p w14:paraId="278B7884" w14:textId="13DA7ED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2C9B27F6" w14:textId="15363651"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thirty 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5758D132" w14:textId="77777777" w:rsidR="006E4F58" w:rsidRPr="006E4F58" w:rsidRDefault="006E4F58" w:rsidP="006E4F58">
      <w:pPr>
        <w:spacing w:after="0" w:line="240" w:lineRule="auto"/>
        <w:rPr>
          <w:rFonts w:ascii="Times New Roman" w:eastAsia="Times New Roman" w:hAnsi="Times New Roman" w:cs="Times New Roman"/>
        </w:rPr>
      </w:pPr>
    </w:p>
    <w:p w14:paraId="055E5A49" w14:textId="5E44E182"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0FBA644F" w14:textId="77777777" w:rsidR="006E4F58" w:rsidRPr="006E4F58" w:rsidRDefault="006E4F58" w:rsidP="006E4F58">
      <w:pPr>
        <w:spacing w:after="0" w:line="240" w:lineRule="auto"/>
        <w:rPr>
          <w:rFonts w:ascii="Times New Roman" w:eastAsia="Times New Roman" w:hAnsi="Times New Roman" w:cs="Times New Roman"/>
        </w:rPr>
      </w:pPr>
    </w:p>
    <w:p w14:paraId="7CA6F09B" w14:textId="403FAED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2B695635" w14:textId="77777777" w:rsidR="006E4F58" w:rsidRPr="006E4F58" w:rsidRDefault="006E4F58" w:rsidP="006E4F58">
      <w:pPr>
        <w:spacing w:after="0" w:line="240" w:lineRule="auto"/>
        <w:rPr>
          <w:rFonts w:ascii="Times New Roman" w:eastAsia="Times New Roman" w:hAnsi="Times New Roman" w:cs="Times New Roman"/>
        </w:rPr>
      </w:pPr>
    </w:p>
    <w:p w14:paraId="031CF85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096ECC5D" w14:textId="77777777" w:rsidR="006E4F58" w:rsidRPr="006E4F58" w:rsidRDefault="006E4F58" w:rsidP="006E4F58">
      <w:pPr>
        <w:spacing w:after="0" w:line="240" w:lineRule="auto"/>
        <w:rPr>
          <w:rFonts w:ascii="Times New Roman" w:eastAsia="Times New Roman" w:hAnsi="Times New Roman" w:cs="Times New Roman"/>
        </w:rPr>
      </w:pPr>
    </w:p>
    <w:p w14:paraId="7AA2C135" w14:textId="7DAF836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xml:space="preserve">.  The Contractor shall </w:t>
      </w:r>
      <w:ins w:id="104" w:author="Author">
        <w:r w:rsidR="00CA53EA">
          <w:rPr>
            <w:rFonts w:ascii="Times New Roman" w:eastAsia="Times New Roman" w:hAnsi="Times New Roman" w:cs="Times New Roman"/>
          </w:rPr>
          <w:t xml:space="preserve">reasonable efforts to comply with requests to </w:t>
        </w:r>
      </w:ins>
      <w:r w:rsidRPr="006E4F58">
        <w:rPr>
          <w:rFonts w:ascii="Times New Roman" w:eastAsia="Times New Roman" w:hAnsi="Times New Roman" w:cs="Times New Roman"/>
        </w:rPr>
        <w:t xml:space="preserve">submit progress reports to the State upon </w:t>
      </w:r>
      <w:ins w:id="105" w:author="Author">
        <w:r w:rsidR="00CA53EA">
          <w:rPr>
            <w:rFonts w:ascii="Times New Roman" w:eastAsia="Times New Roman" w:hAnsi="Times New Roman" w:cs="Times New Roman"/>
          </w:rPr>
          <w:t xml:space="preserve">reasonable </w:t>
        </w:r>
      </w:ins>
      <w:r w:rsidRPr="006E4F58">
        <w:rPr>
          <w:rFonts w:ascii="Times New Roman" w:eastAsia="Times New Roman" w:hAnsi="Times New Roman" w:cs="Times New Roman"/>
        </w:rPr>
        <w:t>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50DB12A4" w14:textId="77777777" w:rsidR="006E4F58" w:rsidRPr="006E4F58" w:rsidRDefault="006E4F58" w:rsidP="006E4F58">
      <w:pPr>
        <w:spacing w:after="0" w:line="240" w:lineRule="auto"/>
        <w:rPr>
          <w:rFonts w:ascii="Times New Roman" w:eastAsia="Times New Roman" w:hAnsi="Times New Roman" w:cs="Times New Roman"/>
        </w:rPr>
      </w:pPr>
    </w:p>
    <w:p w14:paraId="7F670CFE" w14:textId="75C974C7"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ins w:id="106" w:author="Author">
        <w:r w:rsidR="0085545E" w:rsidRPr="0085545E">
          <w:rPr>
            <w:rFonts w:ascii="Times New Roman" w:hAnsi="Times New Roman" w:cs="Times New Roman"/>
          </w:rPr>
          <w:t>Subject to the limits of applicable public records laws, Contractor requests mutuality of confidentiality, particularly relating to its pricing and other proprietary financial information.</w:t>
        </w:r>
        <w:r w:rsidR="0085545E">
          <w:rPr>
            <w:rFonts w:ascii="Times New Roman" w:hAnsi="Times New Roman" w:cs="Times New Roman"/>
          </w:rPr>
          <w:t xml:space="preserve"> The State shall afford Contractor a reasonable opportunity, at Contractor’s expense to contest any claims</w:t>
        </w:r>
        <w:r w:rsidR="00A63B4B">
          <w:rPr>
            <w:rFonts w:ascii="Times New Roman" w:hAnsi="Times New Roman" w:cs="Times New Roman"/>
          </w:rPr>
          <w:t xml:space="preserve"> that any information contained herein is not proprietary and confidential, and shall also allow Contractor to make reasonable redactions to protect its information. </w:t>
        </w:r>
      </w:ins>
      <w:del w:id="107" w:author="Author">
        <w:r w:rsidR="00D515C5" w:rsidRPr="00CC7635" w:rsidDel="0085545E">
          <w:rPr>
            <w:rFonts w:ascii="Times New Roman" w:hAnsi="Times New Roman" w:cs="Times New Roman"/>
          </w:rPr>
          <w:delText>The</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Contractor acknowledges that</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 xml:space="preserve">the State </w:delText>
        </w:r>
        <w:r w:rsidR="00D515C5" w:rsidRPr="00CC7635" w:rsidDel="0085545E">
          <w:rPr>
            <w:rFonts w:ascii="Times New Roman" w:hAnsi="Times New Roman" w:cs="Times New Roman"/>
            <w:spacing w:val="-2"/>
          </w:rPr>
          <w:delText>will</w:delText>
        </w:r>
        <w:r w:rsidR="00D515C5" w:rsidRPr="00CC7635" w:rsidDel="0085545E">
          <w:rPr>
            <w:rFonts w:ascii="Times New Roman" w:hAnsi="Times New Roman" w:cs="Times New Roman"/>
            <w:spacing w:val="1"/>
          </w:rPr>
          <w:delText xml:space="preserve"> </w:delText>
        </w:r>
        <w:r w:rsidR="00D515C5" w:rsidRPr="00CC7635" w:rsidDel="0085545E">
          <w:rPr>
            <w:rFonts w:ascii="Times New Roman" w:hAnsi="Times New Roman" w:cs="Times New Roman"/>
          </w:rPr>
          <w:delText>not</w:delText>
        </w:r>
        <w:r w:rsidR="00D515C5" w:rsidRPr="00CC7635" w:rsidDel="0085545E">
          <w:rPr>
            <w:rFonts w:ascii="Times New Roman" w:hAnsi="Times New Roman" w:cs="Times New Roman"/>
            <w:spacing w:val="1"/>
          </w:rPr>
          <w:delText xml:space="preserve"> </w:delText>
        </w:r>
        <w:r w:rsidR="00D515C5" w:rsidRPr="00CC7635" w:rsidDel="0085545E">
          <w:rPr>
            <w:rFonts w:ascii="Times New Roman" w:hAnsi="Times New Roman" w:cs="Times New Roman"/>
          </w:rPr>
          <w:delText>treat</w:delText>
        </w:r>
        <w:r w:rsidR="00D515C5" w:rsidRPr="00CC7635" w:rsidDel="0085545E">
          <w:rPr>
            <w:rFonts w:ascii="Times New Roman" w:hAnsi="Times New Roman" w:cs="Times New Roman"/>
            <w:spacing w:val="1"/>
          </w:rPr>
          <w:delText xml:space="preserve"> </w:delText>
        </w:r>
        <w:r w:rsidR="00D515C5" w:rsidRPr="00CC7635" w:rsidDel="0085545E">
          <w:rPr>
            <w:rFonts w:ascii="Times New Roman" w:hAnsi="Times New Roman" w:cs="Times New Roman"/>
          </w:rPr>
          <w:delText>this</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Contract</w:delText>
        </w:r>
        <w:r w:rsidR="00D515C5" w:rsidRPr="00CC7635" w:rsidDel="0085545E">
          <w:rPr>
            <w:rFonts w:ascii="Times New Roman" w:hAnsi="Times New Roman" w:cs="Times New Roman"/>
            <w:spacing w:val="1"/>
          </w:rPr>
          <w:delText xml:space="preserve"> </w:delText>
        </w:r>
        <w:r w:rsidR="00D515C5" w:rsidRPr="00CC7635" w:rsidDel="0085545E">
          <w:rPr>
            <w:rFonts w:ascii="Times New Roman" w:hAnsi="Times New Roman" w:cs="Times New Roman"/>
          </w:rPr>
          <w:delText>as containing</w:delText>
        </w:r>
        <w:r w:rsidR="00D515C5" w:rsidRPr="00CC7635" w:rsidDel="0085545E">
          <w:rPr>
            <w:rFonts w:ascii="Times New Roman" w:hAnsi="Times New Roman" w:cs="Times New Roman"/>
            <w:spacing w:val="-3"/>
          </w:rPr>
          <w:delText xml:space="preserve"> </w:delText>
        </w:r>
        <w:r w:rsidR="00D515C5" w:rsidRPr="00CC7635" w:rsidDel="0085545E">
          <w:rPr>
            <w:rFonts w:ascii="Times New Roman" w:hAnsi="Times New Roman" w:cs="Times New Roman"/>
          </w:rPr>
          <w:delText>confidential</w:delText>
        </w:r>
        <w:r w:rsidR="00D515C5" w:rsidRPr="00CC7635" w:rsidDel="0085545E">
          <w:rPr>
            <w:rFonts w:ascii="Times New Roman" w:hAnsi="Times New Roman" w:cs="Times New Roman"/>
            <w:spacing w:val="53"/>
          </w:rPr>
          <w:delText xml:space="preserve"> </w:delText>
        </w:r>
        <w:r w:rsidR="00D515C5" w:rsidRPr="00CC7635" w:rsidDel="0085545E">
          <w:rPr>
            <w:rFonts w:ascii="Times New Roman" w:hAnsi="Times New Roman" w:cs="Times New Roman"/>
          </w:rPr>
          <w:delText>information,</w:delText>
        </w:r>
        <w:r w:rsidR="00D515C5" w:rsidRPr="00CC7635" w:rsidDel="0085545E">
          <w:rPr>
            <w:rFonts w:ascii="Times New Roman" w:hAnsi="Times New Roman" w:cs="Times New Roman"/>
            <w:spacing w:val="-3"/>
          </w:rPr>
          <w:delText xml:space="preserve"> </w:delText>
        </w:r>
        <w:r w:rsidR="00D515C5" w:rsidRPr="00CC7635" w:rsidDel="0085545E">
          <w:rPr>
            <w:rFonts w:ascii="Times New Roman" w:hAnsi="Times New Roman" w:cs="Times New Roman"/>
          </w:rPr>
          <w:delText>and will</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post</w:delText>
        </w:r>
        <w:r w:rsidR="00D515C5" w:rsidRPr="00CC7635" w:rsidDel="0085545E">
          <w:rPr>
            <w:rFonts w:ascii="Times New Roman" w:hAnsi="Times New Roman" w:cs="Times New Roman"/>
            <w:spacing w:val="1"/>
          </w:rPr>
          <w:delText xml:space="preserve"> </w:delText>
        </w:r>
        <w:r w:rsidR="00D515C5" w:rsidRPr="00CC7635" w:rsidDel="0085545E">
          <w:rPr>
            <w:rFonts w:ascii="Times New Roman" w:hAnsi="Times New Roman" w:cs="Times New Roman"/>
          </w:rPr>
          <w:delText>this Contract</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 xml:space="preserve">on </w:delText>
        </w:r>
        <w:r w:rsidR="003E4E84" w:rsidDel="0085545E">
          <w:rPr>
            <w:rFonts w:ascii="Times New Roman" w:hAnsi="Times New Roman" w:cs="Times New Roman"/>
          </w:rPr>
          <w:delText xml:space="preserve">the transparency </w:delText>
        </w:r>
        <w:r w:rsidR="00572EFD" w:rsidDel="0085545E">
          <w:rPr>
            <w:rFonts w:ascii="Times New Roman" w:hAnsi="Times New Roman" w:cs="Times New Roman"/>
          </w:rPr>
          <w:delText xml:space="preserve">portal </w:delText>
        </w:r>
        <w:r w:rsidR="00D515C5" w:rsidRPr="00CC7635" w:rsidDel="0085545E">
          <w:rPr>
            <w:rFonts w:ascii="Times New Roman" w:hAnsi="Times New Roman" w:cs="Times New Roman"/>
          </w:rPr>
          <w:delText>as required</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by</w:delText>
        </w:r>
        <w:r w:rsidR="004D718B" w:rsidDel="0085545E">
          <w:rPr>
            <w:rFonts w:ascii="Times New Roman" w:hAnsi="Times New Roman" w:cs="Times New Roman"/>
          </w:rPr>
          <w:delText xml:space="preserve"> Executive Order 05-07 and</w:delText>
        </w:r>
        <w:r w:rsidR="00D515C5" w:rsidRPr="00CC7635" w:rsidDel="0085545E">
          <w:rPr>
            <w:rFonts w:ascii="Times New Roman" w:hAnsi="Times New Roman" w:cs="Times New Roman"/>
            <w:spacing w:val="-3"/>
          </w:rPr>
          <w:delText xml:space="preserve"> IC</w:delText>
        </w:r>
        <w:r w:rsidR="00D515C5" w:rsidDel="0085545E">
          <w:rPr>
            <w:rFonts w:ascii="Times New Roman" w:hAnsi="Times New Roman" w:cs="Times New Roman"/>
            <w:spacing w:val="-3"/>
          </w:rPr>
          <w:delText xml:space="preserve"> §</w:delText>
        </w:r>
        <w:r w:rsidR="00D515C5" w:rsidRPr="00CC7635" w:rsidDel="0085545E">
          <w:rPr>
            <w:rFonts w:ascii="Times New Roman" w:hAnsi="Times New Roman" w:cs="Times New Roman"/>
            <w:spacing w:val="-3"/>
          </w:rPr>
          <w:delText xml:space="preserve"> 5-14-3.5-2. </w:delText>
        </w:r>
        <w:r w:rsidR="00D515C5" w:rsidRPr="00CC7635" w:rsidDel="0085545E">
          <w:rPr>
            <w:rFonts w:ascii="Times New Roman" w:hAnsi="Times New Roman" w:cs="Times New Roman"/>
          </w:rPr>
          <w:delText xml:space="preserve"> Use by</w:delText>
        </w:r>
        <w:r w:rsidR="00D515C5" w:rsidRPr="00CC7635" w:rsidDel="0085545E">
          <w:rPr>
            <w:rFonts w:ascii="Times New Roman" w:hAnsi="Times New Roman" w:cs="Times New Roman"/>
            <w:spacing w:val="-3"/>
          </w:rPr>
          <w:delText xml:space="preserve"> </w:delText>
        </w:r>
        <w:r w:rsidR="00D515C5" w:rsidRPr="00CC7635" w:rsidDel="0085545E">
          <w:rPr>
            <w:rFonts w:ascii="Times New Roman" w:hAnsi="Times New Roman" w:cs="Times New Roman"/>
          </w:rPr>
          <w:delText>the</w:delText>
        </w:r>
        <w:r w:rsidR="00D515C5" w:rsidRPr="00CC7635" w:rsidDel="0085545E">
          <w:rPr>
            <w:rFonts w:ascii="Times New Roman" w:hAnsi="Times New Roman" w:cs="Times New Roman"/>
            <w:spacing w:val="55"/>
          </w:rPr>
          <w:delText xml:space="preserve"> </w:delText>
        </w:r>
        <w:r w:rsidR="00D515C5" w:rsidRPr="00CC7635" w:rsidDel="0085545E">
          <w:rPr>
            <w:rFonts w:ascii="Times New Roman" w:hAnsi="Times New Roman" w:cs="Times New Roman"/>
          </w:rPr>
          <w:delText>public of the information contained</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in</w:delText>
        </w:r>
        <w:r w:rsidR="00D515C5" w:rsidRPr="00CC7635" w:rsidDel="0085545E">
          <w:rPr>
            <w:rFonts w:ascii="Times New Roman" w:hAnsi="Times New Roman" w:cs="Times New Roman"/>
            <w:spacing w:val="-3"/>
          </w:rPr>
          <w:delText xml:space="preserve"> </w:delText>
        </w:r>
        <w:r w:rsidR="00D515C5" w:rsidRPr="00CC7635" w:rsidDel="0085545E">
          <w:rPr>
            <w:rFonts w:ascii="Times New Roman" w:hAnsi="Times New Roman" w:cs="Times New Roman"/>
          </w:rPr>
          <w:delText>this Contract</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shall</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not</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be considered an</w:delText>
        </w:r>
        <w:r w:rsidR="00D515C5" w:rsidRPr="00CC7635" w:rsidDel="0085545E">
          <w:rPr>
            <w:rFonts w:ascii="Times New Roman" w:hAnsi="Times New Roman" w:cs="Times New Roman"/>
            <w:spacing w:val="-3"/>
          </w:rPr>
          <w:delText xml:space="preserve"> </w:delText>
        </w:r>
        <w:r w:rsidR="00D515C5" w:rsidRPr="00CC7635" w:rsidDel="0085545E">
          <w:rPr>
            <w:rFonts w:ascii="Times New Roman" w:hAnsi="Times New Roman" w:cs="Times New Roman"/>
          </w:rPr>
          <w:delText>act</w:delText>
        </w:r>
        <w:r w:rsidR="00D515C5" w:rsidRPr="00CC7635" w:rsidDel="0085545E">
          <w:rPr>
            <w:rFonts w:ascii="Times New Roman" w:hAnsi="Times New Roman" w:cs="Times New Roman"/>
            <w:spacing w:val="-2"/>
          </w:rPr>
          <w:delText xml:space="preserve"> </w:delText>
        </w:r>
        <w:r w:rsidR="00D515C5" w:rsidRPr="00CC7635" w:rsidDel="0085545E">
          <w:rPr>
            <w:rFonts w:ascii="Times New Roman" w:hAnsi="Times New Roman" w:cs="Times New Roman"/>
          </w:rPr>
          <w:delText>of the State.</w:delText>
        </w:r>
      </w:del>
    </w:p>
    <w:p w14:paraId="2F6A704C" w14:textId="77777777" w:rsidR="006E4F58" w:rsidRPr="006E4F58" w:rsidRDefault="006E4F58" w:rsidP="006E4F58">
      <w:pPr>
        <w:spacing w:after="0" w:line="240" w:lineRule="auto"/>
        <w:rPr>
          <w:rFonts w:ascii="Times New Roman" w:eastAsia="Times New Roman" w:hAnsi="Times New Roman" w:cs="Times New Roman"/>
        </w:rPr>
      </w:pPr>
    </w:p>
    <w:p w14:paraId="2162EF8C" w14:textId="313EFFA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5-22-17-4</w:t>
      </w:r>
      <w:ins w:id="108" w:author="Author">
        <w:r w:rsidR="00061331">
          <w:rPr>
            <w:rFonts w:ascii="Times New Roman" w:eastAsia="Times New Roman" w:hAnsi="Times New Roman" w:cs="Times New Roman"/>
          </w:rPr>
          <w:t xml:space="preserve"> and the Contractor</w:t>
        </w:r>
      </w:ins>
      <w:r w:rsidRPr="006E4F58">
        <w:rPr>
          <w:rFonts w:ascii="Times New Roman" w:eastAsia="Times New Roman" w:hAnsi="Times New Roman" w:cs="Times New Roman"/>
        </w:rPr>
        <w:t xml:space="preserve">.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6B8CA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D4F781C" w14:textId="1BA4934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3CBF7C99" w14:textId="77777777" w:rsidR="006E4F58" w:rsidRPr="006E4F58" w:rsidRDefault="006E4F58" w:rsidP="006E4F58">
      <w:pPr>
        <w:spacing w:after="0" w:line="240" w:lineRule="auto"/>
        <w:rPr>
          <w:rFonts w:ascii="Times New Roman" w:eastAsia="Times New Roman" w:hAnsi="Times New Roman" w:cs="Times New Roman"/>
        </w:rPr>
      </w:pPr>
    </w:p>
    <w:p w14:paraId="191BDCCA" w14:textId="13B29F4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5CF1F7BD" w14:textId="77777777" w:rsidR="006E4F58" w:rsidRPr="006E4F58" w:rsidRDefault="006E4F58" w:rsidP="006E4F58">
      <w:pPr>
        <w:spacing w:after="0" w:line="240" w:lineRule="auto"/>
        <w:rPr>
          <w:rFonts w:ascii="Times New Roman" w:eastAsia="Times New Roman" w:hAnsi="Times New Roman" w:cs="Times New Roman"/>
        </w:rPr>
      </w:pPr>
    </w:p>
    <w:p w14:paraId="49B9FD01" w14:textId="4694244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7F2BE60D" w14:textId="77777777" w:rsidR="006E4F58" w:rsidRPr="006E4F58" w:rsidRDefault="006E4F58" w:rsidP="006E4F58">
      <w:pPr>
        <w:spacing w:after="0" w:line="240" w:lineRule="auto"/>
        <w:rPr>
          <w:rFonts w:ascii="Times New Roman" w:eastAsia="Times New Roman" w:hAnsi="Times New Roman" w:cs="Times New Roman"/>
        </w:rPr>
      </w:pPr>
    </w:p>
    <w:p w14:paraId="522586FE" w14:textId="43DD83B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04B8AB4C" w14:textId="77777777" w:rsidR="006E4F58" w:rsidRPr="006E4F58" w:rsidRDefault="006E4F58" w:rsidP="006E4F58">
      <w:pPr>
        <w:spacing w:after="0" w:line="240" w:lineRule="auto"/>
        <w:rPr>
          <w:rFonts w:ascii="Times New Roman" w:eastAsia="Times New Roman" w:hAnsi="Times New Roman" w:cs="Times New Roman"/>
        </w:rPr>
      </w:pPr>
    </w:p>
    <w:p w14:paraId="3B90411A" w14:textId="16C62701"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281E48A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2CD6101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2B3387D7"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72EEFBE6"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109"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109"/>
    </w:p>
    <w:p w14:paraId="55429A9E"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7732872C"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687892C6" w14:textId="6E7633E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w:t>
      </w:r>
      <w:del w:id="110" w:author="Author">
        <w:r w:rsidRPr="006E4F58" w:rsidDel="00E723A5">
          <w:rPr>
            <w:rFonts w:ascii="Times New Roman" w:eastAsia="Times New Roman" w:hAnsi="Times New Roman" w:cs="Times New Roman"/>
          </w:rPr>
          <w:delText>, and the Contractor will be liable to the State for any excess costs for those supplies or services. However, the Contractor shall continue the work not terminated.</w:delText>
        </w:r>
      </w:del>
      <w:ins w:id="111" w:author="Author">
        <w:r w:rsidR="00E723A5">
          <w:rPr>
            <w:rFonts w:ascii="Times New Roman" w:eastAsia="Times New Roman" w:hAnsi="Times New Roman" w:cs="Times New Roman"/>
          </w:rPr>
          <w:t>.</w:t>
        </w:r>
      </w:ins>
    </w:p>
    <w:p w14:paraId="74A3B66E"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479A8782" w14:textId="77777777" w:rsidR="006E4F58" w:rsidRPr="00632A2D"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State shall pay the contract price for completed supplies delivered and services accepted. The Contractor and the State shall agree on the amount of payment for manufacturing materials delivered and </w:t>
      </w:r>
      <w:r w:rsidRPr="00632A2D">
        <w:rPr>
          <w:rFonts w:ascii="Times New Roman" w:eastAsia="Times New Roman" w:hAnsi="Times New Roman" w:cs="Times New Roman"/>
        </w:rPr>
        <w:t>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420982AC" w14:textId="77777777" w:rsidR="00AD2E37" w:rsidRPr="00632A2D" w:rsidRDefault="00AD2E37" w:rsidP="006E4F58">
      <w:pPr>
        <w:spacing w:after="0" w:line="240" w:lineRule="auto"/>
        <w:rPr>
          <w:rFonts w:ascii="Times New Roman" w:eastAsia="Times New Roman" w:hAnsi="Times New Roman" w:cs="Times New Roman"/>
        </w:rPr>
      </w:pPr>
    </w:p>
    <w:p w14:paraId="46E75AD1" w14:textId="7155DBCF" w:rsidR="006E4F58" w:rsidRPr="00632A2D" w:rsidRDefault="00F72519" w:rsidP="006E4F58">
      <w:pPr>
        <w:spacing w:after="0" w:line="240" w:lineRule="auto"/>
        <w:rPr>
          <w:rFonts w:ascii="Times New Roman" w:eastAsia="Times New Roman" w:hAnsi="Times New Roman" w:cs="Times New Roman"/>
        </w:rPr>
      </w:pPr>
      <w:r w:rsidRPr="00632A2D">
        <w:rPr>
          <w:rFonts w:ascii="Times New Roman" w:eastAsia="Times New Roman" w:hAnsi="Times New Roman" w:cs="Times New Roman"/>
        </w:rPr>
        <w:t>D</w:t>
      </w:r>
      <w:r w:rsidR="006E4F58" w:rsidRPr="00632A2D">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65D37247" w14:textId="49AA7FC8" w:rsidR="00632A2D" w:rsidRPr="00632A2D" w:rsidRDefault="00632A2D" w:rsidP="00632A2D">
      <w:pPr>
        <w:pStyle w:val="NormalWeb"/>
        <w:spacing w:before="200" w:beforeAutospacing="0" w:after="0" w:afterAutospacing="0" w:line="216" w:lineRule="auto"/>
        <w:rPr>
          <w:sz w:val="22"/>
          <w:szCs w:val="22"/>
        </w:rPr>
      </w:pPr>
      <w:r>
        <w:rPr>
          <w:rFonts w:eastAsiaTheme="minorEastAsia"/>
          <w:color w:val="000000" w:themeColor="text1"/>
          <w:kern w:val="24"/>
          <w:sz w:val="22"/>
          <w:szCs w:val="22"/>
        </w:rPr>
        <w:t>E.  T</w:t>
      </w:r>
      <w:r w:rsidRPr="00632A2D">
        <w:rPr>
          <w:rFonts w:eastAsiaTheme="minorEastAsia"/>
          <w:color w:val="000000" w:themeColor="text1"/>
          <w:kern w:val="24"/>
          <w:sz w:val="22"/>
          <w:szCs w:val="22"/>
        </w:rPr>
        <w:t>he State reserves the right to allow or disallow the Contractors participation in future solicitation opportunities, as a prime or subcontractor, for a period of two (2) years from the date of the notice of termination for Default. A letter from the Commissioner of the Indiana Department of Administration shall be required to participate on future solicitations within the two (2) year time frame.</w:t>
      </w:r>
    </w:p>
    <w:p w14:paraId="7B704D66" w14:textId="77777777" w:rsidR="00632A2D" w:rsidRPr="00632A2D" w:rsidRDefault="00632A2D" w:rsidP="006E4F58">
      <w:pPr>
        <w:spacing w:after="0" w:line="240" w:lineRule="auto"/>
        <w:rPr>
          <w:rFonts w:ascii="Times New Roman" w:eastAsia="Times New Roman" w:hAnsi="Times New Roman" w:cs="Times New Roman"/>
        </w:rPr>
      </w:pPr>
    </w:p>
    <w:p w14:paraId="3493DFB7" w14:textId="77777777" w:rsidR="006E4F58" w:rsidRPr="006E4F58" w:rsidRDefault="006E4F58" w:rsidP="006E4F58">
      <w:pPr>
        <w:spacing w:after="0" w:line="240" w:lineRule="auto"/>
        <w:rPr>
          <w:rFonts w:ascii="Times New Roman" w:eastAsia="Times New Roman" w:hAnsi="Times New Roman" w:cs="Times New Roman"/>
        </w:rPr>
      </w:pPr>
    </w:p>
    <w:p w14:paraId="27FA3684" w14:textId="2211F85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450A20EC" w14:textId="77777777" w:rsidR="006E4F58" w:rsidRPr="006E4F58" w:rsidRDefault="006E4F58" w:rsidP="006E4F58">
      <w:pPr>
        <w:spacing w:after="0" w:line="240" w:lineRule="auto"/>
        <w:rPr>
          <w:rFonts w:ascii="Times New Roman" w:eastAsia="Times New Roman" w:hAnsi="Times New Roman" w:cs="Times New Roman"/>
        </w:rPr>
      </w:pPr>
    </w:p>
    <w:p w14:paraId="17B02A7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5C5A4E21" w14:textId="77777777" w:rsidR="006E4F58" w:rsidRPr="006E4F58" w:rsidRDefault="006E4F58" w:rsidP="006E4F58">
      <w:pPr>
        <w:spacing w:after="0" w:line="240" w:lineRule="auto"/>
        <w:rPr>
          <w:rFonts w:ascii="Times New Roman" w:eastAsia="Times New Roman" w:hAnsi="Times New Roman" w:cs="Times New Roman"/>
        </w:rPr>
      </w:pPr>
    </w:p>
    <w:p w14:paraId="0F743097" w14:textId="1F306F9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xml:space="preserve">.  The Contractor shall execute its responsibilities by following and applying at all times the </w:t>
      </w:r>
      <w:del w:id="112" w:author="Author">
        <w:r w:rsidRPr="006E4F58" w:rsidDel="00E723A5">
          <w:rPr>
            <w:rFonts w:ascii="Times New Roman" w:eastAsia="Times New Roman" w:hAnsi="Times New Roman" w:cs="Times New Roman"/>
          </w:rPr>
          <w:delText xml:space="preserve">highest </w:delText>
        </w:r>
      </w:del>
      <w:ins w:id="113" w:author="Author">
        <w:r w:rsidR="00E723A5">
          <w:rPr>
            <w:rFonts w:ascii="Times New Roman" w:eastAsia="Times New Roman" w:hAnsi="Times New Roman" w:cs="Times New Roman"/>
          </w:rPr>
          <w:t>industry standard</w:t>
        </w:r>
        <w:r w:rsidR="00E723A5" w:rsidRPr="006E4F58">
          <w:rPr>
            <w:rFonts w:ascii="Times New Roman" w:eastAsia="Times New Roman" w:hAnsi="Times New Roman" w:cs="Times New Roman"/>
          </w:rPr>
          <w:t xml:space="preserve"> </w:t>
        </w:r>
      </w:ins>
      <w:r w:rsidRPr="006E4F58">
        <w:rPr>
          <w:rFonts w:ascii="Times New Roman" w:eastAsia="Times New Roman" w:hAnsi="Times New Roman" w:cs="Times New Roman"/>
        </w:rPr>
        <w:t>professional and technical guidelines and standards</w:t>
      </w:r>
      <w:ins w:id="114" w:author="Author">
        <w:r w:rsidR="00E723A5">
          <w:rPr>
            <w:rFonts w:ascii="Times New Roman" w:eastAsia="Times New Roman" w:hAnsi="Times New Roman" w:cs="Times New Roman"/>
          </w:rPr>
          <w:t>, or further requirements as may be mutually agreed</w:t>
        </w:r>
      </w:ins>
      <w:r w:rsidRPr="006E4F58">
        <w:rPr>
          <w:rFonts w:ascii="Times New Roman" w:eastAsia="Times New Roman" w:hAnsi="Times New Roman" w:cs="Times New Roman"/>
        </w:rPr>
        <w:t xml:space="preserve">. If the State becomes dissatisfied with the work product of or the working relationship with those individuals assigned to work on this Contract, the State may request in writing the replacement of any or all such individuals, and the Contractor shall </w:t>
      </w:r>
      <w:ins w:id="115" w:author="Author">
        <w:r w:rsidR="00E723A5">
          <w:rPr>
            <w:rFonts w:ascii="Times New Roman" w:eastAsia="Times New Roman" w:hAnsi="Times New Roman" w:cs="Times New Roman"/>
          </w:rPr>
          <w:t xml:space="preserve">reasonably </w:t>
        </w:r>
      </w:ins>
      <w:r w:rsidRPr="006E4F58">
        <w:rPr>
          <w:rFonts w:ascii="Times New Roman" w:eastAsia="Times New Roman" w:hAnsi="Times New Roman" w:cs="Times New Roman"/>
        </w:rPr>
        <w:t>grant such request.</w:t>
      </w:r>
    </w:p>
    <w:p w14:paraId="7778DA35" w14:textId="77777777" w:rsidR="006E4F58" w:rsidRPr="006E4F58" w:rsidRDefault="006E4F58" w:rsidP="006E4F58">
      <w:pPr>
        <w:spacing w:after="0" w:line="240" w:lineRule="auto"/>
        <w:rPr>
          <w:rFonts w:ascii="Times New Roman" w:eastAsia="Times New Roman" w:hAnsi="Times New Roman" w:cs="Times New Roman"/>
        </w:rPr>
      </w:pPr>
    </w:p>
    <w:p w14:paraId="2C860236" w14:textId="3DEF83EA" w:rsidR="00EF309B"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201</w:t>
      </w:r>
      <w:r w:rsidR="004D718B">
        <w:rPr>
          <w:rFonts w:ascii="Times New Roman" w:eastAsia="Times New Roman" w:hAnsi="Times New Roman" w:cs="Times New Roman"/>
          <w:i/>
        </w:rPr>
        <w:t>9</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201</w:t>
      </w:r>
      <w:r w:rsidR="004D718B">
        <w:rPr>
          <w:rFonts w:ascii="Times New Roman" w:eastAsia="Times New Roman" w:hAnsi="Times New Roman" w:cs="Times New Roman"/>
          <w:i/>
        </w:rPr>
        <w:t>9</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w:t>
      </w:r>
    </w:p>
    <w:p w14:paraId="28A4873E" w14:textId="4AE52A31" w:rsidR="00632A2D" w:rsidRDefault="00632A2D" w:rsidP="00EF309B">
      <w:pPr>
        <w:spacing w:after="0" w:line="240" w:lineRule="auto"/>
        <w:rPr>
          <w:rFonts w:ascii="Times New Roman" w:eastAsia="Times New Roman" w:hAnsi="Times New Roman" w:cs="Times New Roman"/>
        </w:rPr>
      </w:pPr>
    </w:p>
    <w:p w14:paraId="021EF814" w14:textId="77777777" w:rsidR="004503A4" w:rsidRPr="004503A4" w:rsidRDefault="004503A4" w:rsidP="004503A4">
      <w:pPr>
        <w:autoSpaceDE w:val="0"/>
        <w:autoSpaceDN w:val="0"/>
        <w:spacing w:after="120"/>
        <w:rPr>
          <w:ins w:id="116" w:author="Author"/>
          <w:highlight w:val="yellow"/>
          <w:rPrChange w:id="117" w:author="Author">
            <w:rPr>
              <w:ins w:id="118" w:author="Author"/>
            </w:rPr>
          </w:rPrChange>
        </w:rPr>
      </w:pPr>
      <w:ins w:id="119" w:author="Author">
        <w:r w:rsidRPr="004503A4">
          <w:rPr>
            <w:b/>
            <w:bCs/>
            <w:highlight w:val="yellow"/>
            <w:rPrChange w:id="120" w:author="Author">
              <w:rPr>
                <w:b/>
                <w:bCs/>
              </w:rPr>
            </w:rPrChange>
          </w:rPr>
          <w:t>Section 1.E.1. Warranties</w:t>
        </w:r>
        <w:r w:rsidRPr="004503A4">
          <w:rPr>
            <w:highlight w:val="yellow"/>
            <w:rPrChange w:id="121" w:author="Author">
              <w:rPr/>
            </w:rPrChange>
          </w:rPr>
          <w:t xml:space="preserve"> - Contractor will agree, to the extent permitted by the manufacturer, to pass along all manufacturer warranties of products. Warranty is limited to performance in accordance with published specifications; and Warranty does not apply to any of Contractor or Contractor’s Supplier products, which have been disassembled, repaired or altered by anyone other than Contractor or Contractor’s Suppliers, or products that have been subjected to misuse or abuse. Returns are subject to Contractor’s standard return policy, as outlined below. </w:t>
        </w:r>
      </w:ins>
    </w:p>
    <w:p w14:paraId="469DD42D" w14:textId="0A9C99C3" w:rsidR="00B87DBD" w:rsidRPr="00B87DBD" w:rsidRDefault="004503A4">
      <w:pPr>
        <w:pStyle w:val="Default"/>
        <w:rPr>
          <w:ins w:id="122" w:author="Author"/>
          <w:rFonts w:asciiTheme="minorHAnsi" w:hAnsiTheme="minorHAnsi" w:cstheme="minorHAnsi"/>
          <w:sz w:val="22"/>
          <w:szCs w:val="22"/>
          <w:rPrChange w:id="123" w:author="Author">
            <w:rPr>
              <w:ins w:id="124" w:author="Author"/>
              <w:rFonts w:ascii="Times New Roman" w:hAnsi="Times New Roman" w:cs="Times New Roman"/>
              <w:sz w:val="22"/>
              <w:szCs w:val="22"/>
            </w:rPr>
          </w:rPrChange>
        </w:rPr>
        <w:pPrChange w:id="125" w:author="Author">
          <w:pPr>
            <w:pStyle w:val="Default"/>
            <w:ind w:left="1440"/>
          </w:pPr>
        </w:pPrChange>
      </w:pPr>
      <w:ins w:id="126" w:author="Author">
        <w:r w:rsidRPr="00B87DBD">
          <w:rPr>
            <w:rFonts w:asciiTheme="minorHAnsi" w:hAnsiTheme="minorHAnsi" w:cstheme="minorHAnsi"/>
            <w:b/>
            <w:bCs/>
            <w:sz w:val="22"/>
            <w:szCs w:val="22"/>
            <w:highlight w:val="yellow"/>
            <w:rPrChange w:id="127" w:author="Author">
              <w:rPr>
                <w:b/>
                <w:bCs/>
              </w:rPr>
            </w:rPrChange>
          </w:rPr>
          <w:t>Section 1.E.3. Test Samples</w:t>
        </w:r>
        <w:r w:rsidRPr="00B87DBD">
          <w:rPr>
            <w:rFonts w:asciiTheme="minorHAnsi" w:hAnsiTheme="minorHAnsi" w:cstheme="minorHAnsi"/>
            <w:sz w:val="22"/>
            <w:szCs w:val="22"/>
            <w:highlight w:val="yellow"/>
            <w:rPrChange w:id="128" w:author="Author">
              <w:rPr/>
            </w:rPrChange>
          </w:rPr>
          <w:t xml:space="preserve"> – </w:t>
        </w:r>
        <w:r w:rsidR="00B87DBD" w:rsidRPr="00B87DBD">
          <w:rPr>
            <w:rFonts w:asciiTheme="minorHAnsi" w:hAnsiTheme="minorHAnsi" w:cstheme="minorHAnsi"/>
            <w:sz w:val="22"/>
            <w:szCs w:val="22"/>
            <w:rPrChange w:id="129" w:author="Author">
              <w:rPr>
                <w:rFonts w:ascii="Times New Roman" w:hAnsi="Times New Roman" w:cs="Times New Roman"/>
                <w:sz w:val="22"/>
                <w:szCs w:val="22"/>
              </w:rPr>
            </w:rPrChange>
          </w:rPr>
          <w:t xml:space="preserve"> Contractor shall supply sample products,  By mutual agreement of the parties.  </w:t>
        </w:r>
      </w:ins>
    </w:p>
    <w:p w14:paraId="791FD048" w14:textId="0B7D6BAC" w:rsidR="004503A4" w:rsidRPr="004503A4" w:rsidRDefault="004503A4" w:rsidP="004503A4">
      <w:pPr>
        <w:autoSpaceDE w:val="0"/>
        <w:autoSpaceDN w:val="0"/>
        <w:spacing w:after="120"/>
        <w:rPr>
          <w:ins w:id="130" w:author="Author"/>
          <w:highlight w:val="yellow"/>
          <w:rPrChange w:id="131" w:author="Author">
            <w:rPr>
              <w:ins w:id="132" w:author="Author"/>
            </w:rPr>
          </w:rPrChange>
        </w:rPr>
      </w:pPr>
    </w:p>
    <w:p w14:paraId="54866320" w14:textId="77777777" w:rsidR="004503A4" w:rsidRPr="004503A4" w:rsidRDefault="004503A4" w:rsidP="004503A4">
      <w:pPr>
        <w:autoSpaceDE w:val="0"/>
        <w:autoSpaceDN w:val="0"/>
        <w:spacing w:after="120"/>
        <w:rPr>
          <w:ins w:id="133" w:author="Author"/>
          <w:highlight w:val="yellow"/>
          <w:rPrChange w:id="134" w:author="Author">
            <w:rPr>
              <w:ins w:id="135" w:author="Author"/>
            </w:rPr>
          </w:rPrChange>
        </w:rPr>
      </w:pPr>
      <w:ins w:id="136" w:author="Author">
        <w:r w:rsidRPr="004503A4">
          <w:rPr>
            <w:b/>
            <w:bCs/>
            <w:highlight w:val="yellow"/>
            <w:rPrChange w:id="137" w:author="Author">
              <w:rPr>
                <w:b/>
                <w:bCs/>
              </w:rPr>
            </w:rPrChange>
          </w:rPr>
          <w:t>Section 1.F.1 Hard Copy Catalog</w:t>
        </w:r>
        <w:r w:rsidRPr="004503A4">
          <w:rPr>
            <w:highlight w:val="yellow"/>
            <w:rPrChange w:id="138" w:author="Author">
              <w:rPr/>
            </w:rPrChange>
          </w:rPr>
          <w:t xml:space="preserve"> – Hard copy catalogs may not be available in all cases, as Contractor distributes hundreds of thousands of products. Please coordinate with the sales representative for hard copy catalog needs.</w:t>
        </w:r>
      </w:ins>
    </w:p>
    <w:p w14:paraId="4295B50A" w14:textId="77777777" w:rsidR="004503A4" w:rsidRPr="004503A4" w:rsidRDefault="004503A4" w:rsidP="004503A4">
      <w:pPr>
        <w:autoSpaceDE w:val="0"/>
        <w:autoSpaceDN w:val="0"/>
        <w:spacing w:after="120"/>
        <w:rPr>
          <w:ins w:id="139" w:author="Author"/>
          <w:highlight w:val="yellow"/>
          <w:rPrChange w:id="140" w:author="Author">
            <w:rPr>
              <w:ins w:id="141" w:author="Author"/>
            </w:rPr>
          </w:rPrChange>
        </w:rPr>
      </w:pPr>
      <w:ins w:id="142" w:author="Author">
        <w:r w:rsidRPr="004503A4">
          <w:rPr>
            <w:b/>
            <w:bCs/>
            <w:highlight w:val="yellow"/>
            <w:rPrChange w:id="143" w:author="Author">
              <w:rPr>
                <w:b/>
                <w:bCs/>
              </w:rPr>
            </w:rPrChange>
          </w:rPr>
          <w:t>Section 1.F.5. Order Confirmation</w:t>
        </w:r>
        <w:r w:rsidRPr="004503A4">
          <w:rPr>
            <w:highlight w:val="yellow"/>
            <w:rPrChange w:id="144" w:author="Author">
              <w:rPr/>
            </w:rPrChange>
          </w:rPr>
          <w:t xml:space="preserve"> – Order confirmation will be in line with Contractor’s standard operating procedures, which may not be one hour in all cases. Contractor will use reasonable efforts to meet Ordering Agency timelines.</w:t>
        </w:r>
      </w:ins>
    </w:p>
    <w:p w14:paraId="044F287D" w14:textId="77777777" w:rsidR="004503A4" w:rsidRPr="004503A4" w:rsidRDefault="004503A4" w:rsidP="004503A4">
      <w:pPr>
        <w:autoSpaceDE w:val="0"/>
        <w:autoSpaceDN w:val="0"/>
        <w:spacing w:after="120"/>
        <w:rPr>
          <w:ins w:id="145" w:author="Author"/>
          <w:highlight w:val="yellow"/>
          <w:rPrChange w:id="146" w:author="Author">
            <w:rPr>
              <w:ins w:id="147" w:author="Author"/>
            </w:rPr>
          </w:rPrChange>
        </w:rPr>
      </w:pPr>
      <w:ins w:id="148" w:author="Author">
        <w:r w:rsidRPr="004503A4">
          <w:rPr>
            <w:b/>
            <w:bCs/>
            <w:highlight w:val="yellow"/>
            <w:rPrChange w:id="149" w:author="Author">
              <w:rPr>
                <w:b/>
                <w:bCs/>
              </w:rPr>
            </w:rPrChange>
          </w:rPr>
          <w:t>Section 1.F.6. Special Order Items</w:t>
        </w:r>
        <w:r w:rsidRPr="004503A4">
          <w:rPr>
            <w:highlight w:val="yellow"/>
            <w:rPrChange w:id="150" w:author="Author">
              <w:rPr/>
            </w:rPrChange>
          </w:rPr>
          <w:t xml:space="preserve"> – Contractor will provide Contractor’s quote on Contractor’s letterhead, not a manufacturer’s quote. </w:t>
        </w:r>
      </w:ins>
    </w:p>
    <w:p w14:paraId="6BD0ED71" w14:textId="77777777" w:rsidR="004503A4" w:rsidRPr="004503A4" w:rsidRDefault="004503A4" w:rsidP="004503A4">
      <w:pPr>
        <w:autoSpaceDE w:val="0"/>
        <w:autoSpaceDN w:val="0"/>
        <w:spacing w:after="120"/>
        <w:rPr>
          <w:ins w:id="151" w:author="Author"/>
          <w:highlight w:val="yellow"/>
          <w:rPrChange w:id="152" w:author="Author">
            <w:rPr>
              <w:ins w:id="153" w:author="Author"/>
            </w:rPr>
          </w:rPrChange>
        </w:rPr>
      </w:pPr>
      <w:ins w:id="154" w:author="Author">
        <w:r w:rsidRPr="004503A4">
          <w:rPr>
            <w:b/>
            <w:bCs/>
            <w:highlight w:val="yellow"/>
            <w:rPrChange w:id="155" w:author="Author">
              <w:rPr>
                <w:b/>
                <w:bCs/>
              </w:rPr>
            </w:rPrChange>
          </w:rPr>
          <w:t>Section 1.F.7. Volume Discounts</w:t>
        </w:r>
        <w:r w:rsidRPr="004503A4">
          <w:rPr>
            <w:highlight w:val="yellow"/>
            <w:rPrChange w:id="156" w:author="Author">
              <w:rPr/>
            </w:rPrChange>
          </w:rPr>
          <w:t xml:space="preserve"> – Contractor will work with the State to implement additional volume discounts where possible. </w:t>
        </w:r>
      </w:ins>
    </w:p>
    <w:p w14:paraId="4932046E" w14:textId="77777777" w:rsidR="004503A4" w:rsidRPr="004503A4" w:rsidRDefault="004503A4" w:rsidP="004503A4">
      <w:pPr>
        <w:autoSpaceDE w:val="0"/>
        <w:autoSpaceDN w:val="0"/>
        <w:spacing w:after="120"/>
        <w:rPr>
          <w:ins w:id="157" w:author="Author"/>
          <w:highlight w:val="yellow"/>
          <w:rPrChange w:id="158" w:author="Author">
            <w:rPr>
              <w:ins w:id="159" w:author="Author"/>
            </w:rPr>
          </w:rPrChange>
        </w:rPr>
      </w:pPr>
      <w:ins w:id="160" w:author="Author">
        <w:r w:rsidRPr="004503A4">
          <w:rPr>
            <w:b/>
            <w:bCs/>
            <w:highlight w:val="yellow"/>
            <w:rPrChange w:id="161" w:author="Author">
              <w:rPr>
                <w:b/>
                <w:bCs/>
              </w:rPr>
            </w:rPrChange>
          </w:rPr>
          <w:t>Section 1.H.1. Product Availability</w:t>
        </w:r>
        <w:r w:rsidRPr="004503A4">
          <w:rPr>
            <w:highlight w:val="yellow"/>
            <w:rPrChange w:id="162" w:author="Author">
              <w:rPr/>
            </w:rPrChange>
          </w:rPr>
          <w:t xml:space="preserve"> – Contractor cannot guarantee access to specific products in all cases, but will collaborate with the State to provide prompt notice.</w:t>
        </w:r>
      </w:ins>
    </w:p>
    <w:p w14:paraId="1EE0DDE2" w14:textId="3B7B44FA" w:rsidR="004503A4" w:rsidRPr="004503A4" w:rsidRDefault="004503A4" w:rsidP="004503A4">
      <w:pPr>
        <w:autoSpaceDE w:val="0"/>
        <w:autoSpaceDN w:val="0"/>
        <w:spacing w:after="120"/>
        <w:rPr>
          <w:ins w:id="163" w:author="Author"/>
          <w:highlight w:val="yellow"/>
          <w:rPrChange w:id="164" w:author="Author">
            <w:rPr>
              <w:ins w:id="165" w:author="Author"/>
            </w:rPr>
          </w:rPrChange>
        </w:rPr>
      </w:pPr>
      <w:ins w:id="166" w:author="Author">
        <w:r w:rsidRPr="004503A4">
          <w:rPr>
            <w:b/>
            <w:bCs/>
            <w:highlight w:val="yellow"/>
            <w:rPrChange w:id="167" w:author="Author">
              <w:rPr>
                <w:b/>
                <w:bCs/>
              </w:rPr>
            </w:rPrChange>
          </w:rPr>
          <w:t>Section 1.I.3.</w:t>
        </w:r>
        <w:r w:rsidRPr="004503A4">
          <w:rPr>
            <w:highlight w:val="yellow"/>
            <w:rPrChange w:id="168" w:author="Author">
              <w:rPr/>
            </w:rPrChange>
          </w:rPr>
          <w:t xml:space="preserve"> </w:t>
        </w:r>
        <w:r w:rsidRPr="004503A4">
          <w:rPr>
            <w:b/>
            <w:bCs/>
            <w:highlight w:val="yellow"/>
            <w:rPrChange w:id="169" w:author="Author">
              <w:rPr>
                <w:b/>
                <w:bCs/>
              </w:rPr>
            </w:rPrChange>
          </w:rPr>
          <w:t>Shipping Charges</w:t>
        </w:r>
        <w:r w:rsidRPr="004503A4">
          <w:rPr>
            <w:highlight w:val="yellow"/>
            <w:rPrChange w:id="170" w:author="Author">
              <w:rPr/>
            </w:rPrChange>
          </w:rPr>
          <w:t xml:space="preserve"> - Freight terms for Catalog Products are F.O.B. The State’s U.S. destination, normal freight prepaid and absorbed by Contractor. </w:t>
        </w:r>
        <w:r w:rsidR="007E3C36">
          <w:rPr>
            <w:highlight w:val="yellow"/>
          </w:rPr>
          <w:t xml:space="preserve">Contractor shall also absorb fuel, ice, </w:t>
        </w:r>
        <w:r w:rsidR="007E3C36">
          <w:rPr>
            <w:highlight w:val="yellow"/>
          </w:rPr>
          <w:lastRenderedPageBreak/>
          <w:t>hazmat, container and other product specific charges.</w:t>
        </w:r>
        <w:r w:rsidRPr="004503A4">
          <w:rPr>
            <w:highlight w:val="yellow"/>
            <w:rPrChange w:id="171" w:author="Author">
              <w:rPr/>
            </w:rPrChange>
          </w:rPr>
          <w:t xml:space="preserve"> The State shall pay for special handling or air express charges incurred at The State’s request, and shall also pay for </w:t>
        </w:r>
        <w:r w:rsidR="007E3C36">
          <w:rPr>
            <w:highlight w:val="yellow"/>
          </w:rPr>
          <w:t>white glove delivery and equipment orders of $100,000 or more</w:t>
        </w:r>
        <w:r w:rsidRPr="004503A4">
          <w:rPr>
            <w:highlight w:val="yellow"/>
            <w:rPrChange w:id="172" w:author="Author">
              <w:rPr/>
            </w:rPrChange>
          </w:rPr>
          <w:t>. Notwithstanding the foregoing, For orders for laboratory furniture, vendor direct shipments, Non-Catalog and Third Party Products, terms shall be F.O.B. shipping point, freight prepaid and charged to The State at Contractor’s standard freight rates.</w:t>
        </w:r>
      </w:ins>
    </w:p>
    <w:p w14:paraId="33ACEC7C" w14:textId="77777777" w:rsidR="004503A4" w:rsidRPr="004503A4" w:rsidRDefault="004503A4" w:rsidP="004503A4">
      <w:pPr>
        <w:autoSpaceDE w:val="0"/>
        <w:autoSpaceDN w:val="0"/>
        <w:spacing w:after="120"/>
        <w:rPr>
          <w:ins w:id="173" w:author="Author"/>
          <w:highlight w:val="yellow"/>
          <w:rPrChange w:id="174" w:author="Author">
            <w:rPr>
              <w:ins w:id="175" w:author="Author"/>
            </w:rPr>
          </w:rPrChange>
        </w:rPr>
      </w:pPr>
      <w:ins w:id="176" w:author="Author">
        <w:r w:rsidRPr="004503A4">
          <w:rPr>
            <w:b/>
            <w:bCs/>
            <w:highlight w:val="yellow"/>
            <w:rPrChange w:id="177" w:author="Author">
              <w:rPr>
                <w:b/>
                <w:bCs/>
              </w:rPr>
            </w:rPrChange>
          </w:rPr>
          <w:t>Section I.J.1 Invoices</w:t>
        </w:r>
        <w:r w:rsidRPr="004503A4">
          <w:rPr>
            <w:highlight w:val="yellow"/>
            <w:rPrChange w:id="178" w:author="Author">
              <w:rPr/>
            </w:rPrChange>
          </w:rPr>
          <w:t xml:space="preserve"> – Invoices are sent upon order.</w:t>
        </w:r>
      </w:ins>
    </w:p>
    <w:p w14:paraId="0BF93288" w14:textId="19F68A92" w:rsidR="004503A4" w:rsidRPr="004503A4" w:rsidRDefault="004503A4" w:rsidP="004503A4">
      <w:pPr>
        <w:autoSpaceDE w:val="0"/>
        <w:autoSpaceDN w:val="0"/>
        <w:spacing w:after="120"/>
        <w:rPr>
          <w:ins w:id="179" w:author="Author"/>
          <w:highlight w:val="yellow"/>
          <w:rPrChange w:id="180" w:author="Author">
            <w:rPr>
              <w:ins w:id="181" w:author="Author"/>
            </w:rPr>
          </w:rPrChange>
        </w:rPr>
      </w:pPr>
      <w:ins w:id="182" w:author="Author">
        <w:r w:rsidRPr="004503A4">
          <w:rPr>
            <w:b/>
            <w:bCs/>
            <w:highlight w:val="yellow"/>
            <w:rPrChange w:id="183" w:author="Author">
              <w:rPr>
                <w:b/>
                <w:bCs/>
              </w:rPr>
            </w:rPrChange>
          </w:rPr>
          <w:t xml:space="preserve">Section 1.K. Returns - </w:t>
        </w:r>
        <w:r w:rsidRPr="004503A4">
          <w:rPr>
            <w:highlight w:val="yellow"/>
            <w:rPrChange w:id="184" w:author="Author">
              <w:rPr/>
            </w:rPrChange>
          </w:rPr>
          <w:t xml:space="preserve">Contractor offers a thirty (30) day “no hassles” return policy.  The State may return a Catalog Product within thirty (30) days of receipt by obtaining a return goods authorization (“RGA”) number from Contractor and referencing the RGA number on return shipping documents.  Returns made without an RGA number may be returned to the </w:t>
        </w:r>
        <w:proofErr w:type="spellStart"/>
        <w:r w:rsidRPr="004503A4">
          <w:rPr>
            <w:highlight w:val="yellow"/>
            <w:rPrChange w:id="185" w:author="Author">
              <w:rPr/>
            </w:rPrChange>
          </w:rPr>
          <w:t>The</w:t>
        </w:r>
        <w:proofErr w:type="spellEnd"/>
        <w:r w:rsidRPr="004503A4">
          <w:rPr>
            <w:highlight w:val="yellow"/>
            <w:rPrChange w:id="186" w:author="Author">
              <w:rPr/>
            </w:rPrChange>
          </w:rPr>
          <w:t xml:space="preserve"> State, freight collect.  Returns of Non-Catalog and Products are at all times subject to a restocking fee equal to the restocking fee charged to Contractor by the manufacturer.  Contractor’s return policy does not apply to (i) Products which have been discontinued, (ii) Products which are personalized or customized, (iii) Products not purchased from Contractor, (iv) Refrigerated or temperature controlled Products, (v) Products which are outdated, shelf-worn, used or defaced and, therefore, unsuitable for return to stock and resale as new, (vi) reagents, diagnostics, or chemicals, which have been opened, or (vii) Products that The State has caused to be shipped outside of the United States (or country of delivery), or (viii) any medical devices.</w:t>
        </w:r>
      </w:ins>
    </w:p>
    <w:p w14:paraId="72144AF1" w14:textId="77777777" w:rsidR="004503A4" w:rsidRPr="004503A4" w:rsidRDefault="004503A4" w:rsidP="004503A4">
      <w:pPr>
        <w:autoSpaceDE w:val="0"/>
        <w:autoSpaceDN w:val="0"/>
        <w:spacing w:after="120"/>
        <w:rPr>
          <w:ins w:id="187" w:author="Author"/>
          <w:highlight w:val="yellow"/>
          <w:rPrChange w:id="188" w:author="Author">
            <w:rPr>
              <w:ins w:id="189" w:author="Author"/>
            </w:rPr>
          </w:rPrChange>
        </w:rPr>
      </w:pPr>
      <w:ins w:id="190" w:author="Author">
        <w:r w:rsidRPr="004503A4">
          <w:rPr>
            <w:b/>
            <w:bCs/>
            <w:highlight w:val="yellow"/>
            <w:rPrChange w:id="191" w:author="Author">
              <w:rPr>
                <w:b/>
                <w:bCs/>
              </w:rPr>
            </w:rPrChange>
          </w:rPr>
          <w:t>Section 1.M.2. Purchasing Card</w:t>
        </w:r>
        <w:r w:rsidRPr="004503A4">
          <w:rPr>
            <w:highlight w:val="yellow"/>
            <w:rPrChange w:id="192" w:author="Author">
              <w:rPr/>
            </w:rPrChange>
          </w:rPr>
          <w:t xml:space="preserve"> – P-Card and credit shall only be accepted at the point of sale.</w:t>
        </w:r>
      </w:ins>
    </w:p>
    <w:p w14:paraId="0F8C00F5" w14:textId="77777777" w:rsidR="004503A4" w:rsidRPr="004503A4" w:rsidRDefault="004503A4" w:rsidP="004503A4">
      <w:pPr>
        <w:autoSpaceDE w:val="0"/>
        <w:autoSpaceDN w:val="0"/>
        <w:spacing w:after="120"/>
        <w:rPr>
          <w:ins w:id="193" w:author="Author"/>
          <w:highlight w:val="yellow"/>
          <w:rPrChange w:id="194" w:author="Author">
            <w:rPr>
              <w:ins w:id="195" w:author="Author"/>
            </w:rPr>
          </w:rPrChange>
        </w:rPr>
      </w:pPr>
      <w:ins w:id="196" w:author="Author">
        <w:r w:rsidRPr="004503A4">
          <w:rPr>
            <w:b/>
            <w:bCs/>
            <w:highlight w:val="yellow"/>
            <w:rPrChange w:id="197" w:author="Author">
              <w:rPr>
                <w:b/>
                <w:bCs/>
              </w:rPr>
            </w:rPrChange>
          </w:rPr>
          <w:t>Section 4 Access to Records -</w:t>
        </w:r>
        <w:r w:rsidRPr="004503A4">
          <w:rPr>
            <w:highlight w:val="yellow"/>
            <w:rPrChange w:id="198" w:author="Author">
              <w:rPr/>
            </w:rPrChange>
          </w:rPr>
          <w:t xml:space="preserve"> Audits shall only be allowed once every twelve months. Overcharges discovered shall be offset by undercharges.</w:t>
        </w:r>
        <w:r w:rsidRPr="004503A4">
          <w:rPr>
            <w:b/>
            <w:bCs/>
            <w:highlight w:val="yellow"/>
            <w:rPrChange w:id="199" w:author="Author">
              <w:rPr>
                <w:b/>
                <w:bCs/>
              </w:rPr>
            </w:rPrChange>
          </w:rPr>
          <w:t xml:space="preserve"> </w:t>
        </w:r>
        <w:r w:rsidRPr="004503A4">
          <w:rPr>
            <w:highlight w:val="yellow"/>
            <w:rPrChange w:id="200" w:author="Author">
              <w:rPr/>
            </w:rPrChange>
          </w:rPr>
          <w:t>Use of third party auditor will require execution of an NDA between all parties in a form satisfactory to Contractor.</w:t>
        </w:r>
      </w:ins>
    </w:p>
    <w:p w14:paraId="090D5ECB" w14:textId="77777777" w:rsidR="004503A4" w:rsidRPr="004503A4" w:rsidRDefault="004503A4" w:rsidP="004503A4">
      <w:pPr>
        <w:autoSpaceDE w:val="0"/>
        <w:autoSpaceDN w:val="0"/>
        <w:spacing w:after="120"/>
        <w:rPr>
          <w:ins w:id="201" w:author="Author"/>
          <w:b/>
          <w:bCs/>
          <w:highlight w:val="yellow"/>
          <w:rPrChange w:id="202" w:author="Author">
            <w:rPr>
              <w:ins w:id="203" w:author="Author"/>
              <w:b/>
              <w:bCs/>
            </w:rPr>
          </w:rPrChange>
        </w:rPr>
      </w:pPr>
      <w:ins w:id="204" w:author="Author">
        <w:r w:rsidRPr="004503A4">
          <w:rPr>
            <w:b/>
            <w:bCs/>
            <w:highlight w:val="yellow"/>
            <w:rPrChange w:id="205" w:author="Author">
              <w:rPr>
                <w:b/>
                <w:bCs/>
              </w:rPr>
            </w:rPrChange>
          </w:rPr>
          <w:t>Section 7 Audits -</w:t>
        </w:r>
        <w:r w:rsidRPr="004503A4">
          <w:rPr>
            <w:highlight w:val="yellow"/>
            <w:rPrChange w:id="206" w:author="Author">
              <w:rPr/>
            </w:rPrChange>
          </w:rPr>
          <w:t xml:space="preserve"> Audits shall only be allowed once every twelve months. Overcharges discovered shall be offset by undercharges.</w:t>
        </w:r>
        <w:r w:rsidRPr="004503A4">
          <w:rPr>
            <w:b/>
            <w:bCs/>
            <w:highlight w:val="yellow"/>
            <w:rPrChange w:id="207" w:author="Author">
              <w:rPr>
                <w:b/>
                <w:bCs/>
              </w:rPr>
            </w:rPrChange>
          </w:rPr>
          <w:t xml:space="preserve"> </w:t>
        </w:r>
        <w:r w:rsidRPr="004503A4">
          <w:rPr>
            <w:highlight w:val="yellow"/>
            <w:rPrChange w:id="208" w:author="Author">
              <w:rPr/>
            </w:rPrChange>
          </w:rPr>
          <w:t>Use of third party auditor will require execution of an NDA between all parties in a form satisfactory to Contractor.</w:t>
        </w:r>
      </w:ins>
    </w:p>
    <w:p w14:paraId="60FA5687" w14:textId="77777777" w:rsidR="004503A4" w:rsidRPr="004503A4" w:rsidRDefault="004503A4" w:rsidP="004503A4">
      <w:pPr>
        <w:autoSpaceDE w:val="0"/>
        <w:autoSpaceDN w:val="0"/>
        <w:spacing w:after="120"/>
        <w:rPr>
          <w:ins w:id="209" w:author="Author"/>
          <w:highlight w:val="yellow"/>
          <w:rPrChange w:id="210" w:author="Author">
            <w:rPr>
              <w:ins w:id="211" w:author="Author"/>
            </w:rPr>
          </w:rPrChange>
        </w:rPr>
      </w:pPr>
      <w:ins w:id="212" w:author="Author">
        <w:r w:rsidRPr="004503A4">
          <w:rPr>
            <w:b/>
            <w:bCs/>
            <w:highlight w:val="yellow"/>
            <w:rPrChange w:id="213" w:author="Author">
              <w:rPr>
                <w:b/>
                <w:bCs/>
              </w:rPr>
            </w:rPrChange>
          </w:rPr>
          <w:t xml:space="preserve">Section 11. Condition of Payment – </w:t>
        </w:r>
        <w:r w:rsidRPr="004503A4">
          <w:rPr>
            <w:highlight w:val="yellow"/>
            <w:rPrChange w:id="214" w:author="Author">
              <w:rPr/>
            </w:rPrChange>
          </w:rPr>
          <w:t xml:space="preserve">Payment is due Net 30 from date of invoice. Work satisfaction should be handled by warranty or return goods claims, not withholding. </w:t>
        </w:r>
      </w:ins>
    </w:p>
    <w:p w14:paraId="7ED66F80" w14:textId="77777777" w:rsidR="004503A4" w:rsidRPr="004503A4" w:rsidRDefault="004503A4" w:rsidP="004503A4">
      <w:pPr>
        <w:autoSpaceDE w:val="0"/>
        <w:autoSpaceDN w:val="0"/>
        <w:spacing w:after="120"/>
        <w:rPr>
          <w:ins w:id="215" w:author="Author"/>
          <w:highlight w:val="yellow"/>
          <w:rPrChange w:id="216" w:author="Author">
            <w:rPr>
              <w:ins w:id="217" w:author="Author"/>
            </w:rPr>
          </w:rPrChange>
        </w:rPr>
      </w:pPr>
      <w:ins w:id="218" w:author="Author">
        <w:r w:rsidRPr="004503A4">
          <w:rPr>
            <w:b/>
            <w:bCs/>
            <w:highlight w:val="yellow"/>
            <w:rPrChange w:id="219" w:author="Author">
              <w:rPr>
                <w:b/>
                <w:bCs/>
              </w:rPr>
            </w:rPrChange>
          </w:rPr>
          <w:t>Section 12. Confidentiality of State Information</w:t>
        </w:r>
        <w:r w:rsidRPr="004503A4">
          <w:rPr>
            <w:highlight w:val="yellow"/>
            <w:rPrChange w:id="220" w:author="Author">
              <w:rPr/>
            </w:rPrChange>
          </w:rPr>
          <w:t xml:space="preserve"> – Subject to the limits of applicable public records laws, Contractor requests mutuality of confidentiality, particularly relating to its pricing and other proprietary financial information. </w:t>
        </w:r>
      </w:ins>
    </w:p>
    <w:p w14:paraId="03808860" w14:textId="77777777" w:rsidR="004503A4" w:rsidRPr="004503A4" w:rsidRDefault="004503A4" w:rsidP="004503A4">
      <w:pPr>
        <w:autoSpaceDE w:val="0"/>
        <w:autoSpaceDN w:val="0"/>
        <w:spacing w:after="120"/>
        <w:rPr>
          <w:ins w:id="221" w:author="Author"/>
          <w:highlight w:val="yellow"/>
          <w:rPrChange w:id="222" w:author="Author">
            <w:rPr>
              <w:ins w:id="223" w:author="Author"/>
            </w:rPr>
          </w:rPrChange>
        </w:rPr>
      </w:pPr>
      <w:ins w:id="224" w:author="Author">
        <w:r w:rsidRPr="004503A4">
          <w:rPr>
            <w:b/>
            <w:bCs/>
            <w:highlight w:val="yellow"/>
            <w:rPrChange w:id="225" w:author="Author">
              <w:rPr>
                <w:b/>
                <w:bCs/>
              </w:rPr>
            </w:rPrChange>
          </w:rPr>
          <w:t>Section 13.A.</w:t>
        </w:r>
        <w:r w:rsidRPr="004503A4">
          <w:rPr>
            <w:highlight w:val="yellow"/>
            <w:rPrChange w:id="226" w:author="Author">
              <w:rPr/>
            </w:rPrChange>
          </w:rPr>
          <w:t xml:space="preserve"> – Contractor may provide phase-in training, where available, for an additional cost. </w:t>
        </w:r>
      </w:ins>
    </w:p>
    <w:p w14:paraId="74FC7C8D" w14:textId="77777777" w:rsidR="004503A4" w:rsidRPr="004503A4" w:rsidRDefault="004503A4" w:rsidP="004503A4">
      <w:pPr>
        <w:autoSpaceDE w:val="0"/>
        <w:autoSpaceDN w:val="0"/>
        <w:spacing w:after="120"/>
        <w:rPr>
          <w:ins w:id="227" w:author="Author"/>
          <w:highlight w:val="yellow"/>
          <w:rPrChange w:id="228" w:author="Author">
            <w:rPr>
              <w:ins w:id="229" w:author="Author"/>
            </w:rPr>
          </w:rPrChange>
        </w:rPr>
      </w:pPr>
      <w:ins w:id="230" w:author="Author">
        <w:r w:rsidRPr="004503A4">
          <w:rPr>
            <w:b/>
            <w:bCs/>
            <w:highlight w:val="yellow"/>
            <w:rPrChange w:id="231" w:author="Author">
              <w:rPr>
                <w:b/>
                <w:bCs/>
              </w:rPr>
            </w:rPrChange>
          </w:rPr>
          <w:t>Section 13.B.</w:t>
        </w:r>
        <w:r w:rsidRPr="004503A4">
          <w:rPr>
            <w:highlight w:val="yellow"/>
            <w:rPrChange w:id="232" w:author="Author">
              <w:rPr/>
            </w:rPrChange>
          </w:rPr>
          <w:t xml:space="preserve"> – Delete</w:t>
        </w:r>
      </w:ins>
    </w:p>
    <w:p w14:paraId="15431779" w14:textId="77777777" w:rsidR="004503A4" w:rsidRPr="004503A4" w:rsidRDefault="004503A4" w:rsidP="004503A4">
      <w:pPr>
        <w:autoSpaceDE w:val="0"/>
        <w:autoSpaceDN w:val="0"/>
        <w:spacing w:after="120"/>
        <w:rPr>
          <w:ins w:id="233" w:author="Author"/>
          <w:highlight w:val="yellow"/>
          <w:rPrChange w:id="234" w:author="Author">
            <w:rPr>
              <w:ins w:id="235" w:author="Author"/>
            </w:rPr>
          </w:rPrChange>
        </w:rPr>
      </w:pPr>
      <w:ins w:id="236" w:author="Author">
        <w:r w:rsidRPr="004503A4">
          <w:rPr>
            <w:b/>
            <w:bCs/>
            <w:highlight w:val="yellow"/>
            <w:rPrChange w:id="237" w:author="Author">
              <w:rPr>
                <w:b/>
                <w:bCs/>
              </w:rPr>
            </w:rPrChange>
          </w:rPr>
          <w:t>Section 13.C.</w:t>
        </w:r>
        <w:r w:rsidRPr="004503A4">
          <w:rPr>
            <w:highlight w:val="yellow"/>
            <w:rPrChange w:id="238" w:author="Author">
              <w:rPr/>
            </w:rPrChange>
          </w:rPr>
          <w:t xml:space="preserve"> – Delete </w:t>
        </w:r>
      </w:ins>
    </w:p>
    <w:p w14:paraId="49E84650" w14:textId="77777777" w:rsidR="004503A4" w:rsidRPr="004503A4" w:rsidRDefault="004503A4" w:rsidP="004503A4">
      <w:pPr>
        <w:autoSpaceDE w:val="0"/>
        <w:autoSpaceDN w:val="0"/>
        <w:spacing w:after="120"/>
        <w:rPr>
          <w:ins w:id="239" w:author="Author"/>
          <w:highlight w:val="yellow"/>
          <w:rPrChange w:id="240" w:author="Author">
            <w:rPr>
              <w:ins w:id="241" w:author="Author"/>
            </w:rPr>
          </w:rPrChange>
        </w:rPr>
      </w:pPr>
      <w:ins w:id="242" w:author="Author">
        <w:r w:rsidRPr="004503A4">
          <w:rPr>
            <w:b/>
            <w:bCs/>
            <w:highlight w:val="yellow"/>
            <w:rPrChange w:id="243" w:author="Author">
              <w:rPr>
                <w:b/>
                <w:bCs/>
              </w:rPr>
            </w:rPrChange>
          </w:rPr>
          <w:t>Section 19</w:t>
        </w:r>
        <w:r w:rsidRPr="004503A4">
          <w:rPr>
            <w:highlight w:val="yellow"/>
            <w:rPrChange w:id="244" w:author="Author">
              <w:rPr/>
            </w:rPrChange>
          </w:rPr>
          <w:t xml:space="preserve"> – Intentionally Deleted. </w:t>
        </w:r>
      </w:ins>
    </w:p>
    <w:p w14:paraId="6EDE3E3B" w14:textId="77777777" w:rsidR="004503A4" w:rsidRPr="004503A4" w:rsidRDefault="004503A4" w:rsidP="004503A4">
      <w:pPr>
        <w:autoSpaceDE w:val="0"/>
        <w:autoSpaceDN w:val="0"/>
        <w:spacing w:after="120"/>
        <w:rPr>
          <w:ins w:id="245" w:author="Author"/>
          <w:highlight w:val="yellow"/>
          <w:rPrChange w:id="246" w:author="Author">
            <w:rPr>
              <w:ins w:id="247" w:author="Author"/>
            </w:rPr>
          </w:rPrChange>
        </w:rPr>
      </w:pPr>
      <w:ins w:id="248" w:author="Author">
        <w:r w:rsidRPr="004503A4">
          <w:rPr>
            <w:b/>
            <w:bCs/>
            <w:highlight w:val="yellow"/>
            <w:rPrChange w:id="249" w:author="Author">
              <w:rPr>
                <w:b/>
                <w:bCs/>
              </w:rPr>
            </w:rPrChange>
          </w:rPr>
          <w:t>Section 20  Force Majeure</w:t>
        </w:r>
        <w:r w:rsidRPr="004503A4">
          <w:rPr>
            <w:highlight w:val="yellow"/>
            <w:rPrChange w:id="250" w:author="Author">
              <w:rPr/>
            </w:rPrChange>
          </w:rPr>
          <w:t xml:space="preserve"> – Request Inclusion of pandemic and epidemic in definition of force majeure event. Pause of performance and reasonable increase in cost to perform during such event should be options. </w:t>
        </w:r>
      </w:ins>
    </w:p>
    <w:p w14:paraId="5F064F19" w14:textId="77777777" w:rsidR="004503A4" w:rsidRPr="004503A4" w:rsidRDefault="004503A4" w:rsidP="004503A4">
      <w:pPr>
        <w:autoSpaceDE w:val="0"/>
        <w:autoSpaceDN w:val="0"/>
        <w:spacing w:after="120"/>
        <w:rPr>
          <w:ins w:id="251" w:author="Author"/>
          <w:highlight w:val="yellow"/>
          <w:rPrChange w:id="252" w:author="Author">
            <w:rPr>
              <w:ins w:id="253" w:author="Author"/>
            </w:rPr>
          </w:rPrChange>
        </w:rPr>
      </w:pPr>
      <w:ins w:id="254" w:author="Author">
        <w:r w:rsidRPr="004503A4">
          <w:rPr>
            <w:b/>
            <w:bCs/>
            <w:highlight w:val="yellow"/>
            <w:rPrChange w:id="255" w:author="Author">
              <w:rPr>
                <w:b/>
                <w:bCs/>
              </w:rPr>
            </w:rPrChange>
          </w:rPr>
          <w:lastRenderedPageBreak/>
          <w:t>Section 24 Indemnification</w:t>
        </w:r>
        <w:r w:rsidRPr="004503A4">
          <w:rPr>
            <w:highlight w:val="yellow"/>
            <w:rPrChange w:id="256" w:author="Author">
              <w:rPr/>
            </w:rPrChange>
          </w:rPr>
          <w:t xml:space="preserve"> – Contractor shall only indemnify The State for Contractor’s negligence and willful misconduct under this Agreement. The State hereby agrees to be responsible for loss of property or personal injury arising out of The State’s and its employees’ negligence while acting within the scope of their employment by The State.</w:t>
        </w:r>
      </w:ins>
    </w:p>
    <w:p w14:paraId="1015610E" w14:textId="77777777" w:rsidR="004503A4" w:rsidRPr="004503A4" w:rsidRDefault="004503A4" w:rsidP="004503A4">
      <w:pPr>
        <w:autoSpaceDE w:val="0"/>
        <w:autoSpaceDN w:val="0"/>
        <w:spacing w:after="120"/>
        <w:rPr>
          <w:ins w:id="257" w:author="Author"/>
          <w:highlight w:val="yellow"/>
          <w:rPrChange w:id="258" w:author="Author">
            <w:rPr>
              <w:ins w:id="259" w:author="Author"/>
            </w:rPr>
          </w:rPrChange>
        </w:rPr>
      </w:pPr>
      <w:ins w:id="260" w:author="Author">
        <w:r w:rsidRPr="004503A4">
          <w:rPr>
            <w:b/>
            <w:bCs/>
            <w:highlight w:val="yellow"/>
            <w:rPrChange w:id="261" w:author="Author">
              <w:rPr>
                <w:b/>
                <w:bCs/>
              </w:rPr>
            </w:rPrChange>
          </w:rPr>
          <w:t>Section 28. Insurance</w:t>
        </w:r>
        <w:r w:rsidRPr="004503A4">
          <w:rPr>
            <w:highlight w:val="yellow"/>
            <w:rPrChange w:id="262" w:author="Author">
              <w:rPr/>
            </w:rPrChange>
          </w:rPr>
          <w:t xml:space="preserve"> – Contractor maintains $2M/$4M General Commercial liability insurance; $1M/$1M Automobile Coverage. And a $10M Umbrella. Contractor does not maintain E&amp;O or Professional Liability insurance.</w:t>
        </w:r>
      </w:ins>
    </w:p>
    <w:p w14:paraId="1F3909F0" w14:textId="77777777" w:rsidR="004503A4" w:rsidRPr="004503A4" w:rsidRDefault="004503A4" w:rsidP="004503A4">
      <w:pPr>
        <w:autoSpaceDE w:val="0"/>
        <w:autoSpaceDN w:val="0"/>
        <w:spacing w:after="120"/>
        <w:rPr>
          <w:ins w:id="263" w:author="Author"/>
          <w:highlight w:val="yellow"/>
          <w:rPrChange w:id="264" w:author="Author">
            <w:rPr>
              <w:ins w:id="265" w:author="Author"/>
            </w:rPr>
          </w:rPrChange>
        </w:rPr>
      </w:pPr>
      <w:ins w:id="266" w:author="Author">
        <w:r w:rsidRPr="004503A4">
          <w:rPr>
            <w:b/>
            <w:bCs/>
            <w:highlight w:val="yellow"/>
            <w:rPrChange w:id="267" w:author="Author">
              <w:rPr>
                <w:b/>
                <w:bCs/>
              </w:rPr>
            </w:rPrChange>
          </w:rPr>
          <w:t>Section 36 Ownership of Documents and Materials</w:t>
        </w:r>
        <w:r w:rsidRPr="004503A4">
          <w:rPr>
            <w:highlight w:val="yellow"/>
            <w:rPrChange w:id="268" w:author="Author">
              <w:rPr/>
            </w:rPrChange>
          </w:rPr>
          <w:t xml:space="preserve"> – Delete, no IP will be developed under this Agreement. </w:t>
        </w:r>
      </w:ins>
    </w:p>
    <w:p w14:paraId="6A3F0A56" w14:textId="77777777" w:rsidR="004503A4" w:rsidRPr="004503A4" w:rsidRDefault="004503A4" w:rsidP="004503A4">
      <w:pPr>
        <w:autoSpaceDE w:val="0"/>
        <w:autoSpaceDN w:val="0"/>
        <w:spacing w:after="120"/>
        <w:rPr>
          <w:ins w:id="269" w:author="Author"/>
          <w:highlight w:val="yellow"/>
          <w:rPrChange w:id="270" w:author="Author">
            <w:rPr>
              <w:ins w:id="271" w:author="Author"/>
            </w:rPr>
          </w:rPrChange>
        </w:rPr>
      </w:pPr>
      <w:ins w:id="272" w:author="Author">
        <w:r w:rsidRPr="004503A4">
          <w:rPr>
            <w:b/>
            <w:bCs/>
            <w:highlight w:val="yellow"/>
            <w:rPrChange w:id="273" w:author="Author">
              <w:rPr>
                <w:b/>
                <w:bCs/>
              </w:rPr>
            </w:rPrChange>
          </w:rPr>
          <w:t>Section 39 Progress Reports</w:t>
        </w:r>
        <w:r w:rsidRPr="004503A4">
          <w:rPr>
            <w:highlight w:val="yellow"/>
            <w:rPrChange w:id="274" w:author="Author">
              <w:rPr/>
            </w:rPrChange>
          </w:rPr>
          <w:t xml:space="preserve"> – Contractor will use reasonable efforts to comply with Progress Reports requested by the State or its Agencies. </w:t>
        </w:r>
      </w:ins>
    </w:p>
    <w:p w14:paraId="0F7C7065" w14:textId="77777777" w:rsidR="004503A4" w:rsidRPr="004503A4" w:rsidRDefault="004503A4" w:rsidP="004503A4">
      <w:pPr>
        <w:autoSpaceDE w:val="0"/>
        <w:autoSpaceDN w:val="0"/>
        <w:spacing w:after="120"/>
        <w:rPr>
          <w:ins w:id="275" w:author="Author"/>
          <w:highlight w:val="yellow"/>
          <w:rPrChange w:id="276" w:author="Author">
            <w:rPr>
              <w:ins w:id="277" w:author="Author"/>
            </w:rPr>
          </w:rPrChange>
        </w:rPr>
      </w:pPr>
      <w:ins w:id="278" w:author="Author">
        <w:r w:rsidRPr="004503A4">
          <w:rPr>
            <w:b/>
            <w:bCs/>
            <w:highlight w:val="yellow"/>
            <w:rPrChange w:id="279" w:author="Author">
              <w:rPr>
                <w:b/>
                <w:bCs/>
              </w:rPr>
            </w:rPrChange>
          </w:rPr>
          <w:t>Section 40</w:t>
        </w:r>
        <w:r w:rsidRPr="004503A4">
          <w:rPr>
            <w:highlight w:val="yellow"/>
            <w:rPrChange w:id="280" w:author="Author">
              <w:rPr/>
            </w:rPrChange>
          </w:rPr>
          <w:t xml:space="preserve"> </w:t>
        </w:r>
        <w:r w:rsidRPr="004503A4">
          <w:rPr>
            <w:b/>
            <w:bCs/>
            <w:highlight w:val="yellow"/>
            <w:rPrChange w:id="281" w:author="Author">
              <w:rPr>
                <w:b/>
                <w:bCs/>
              </w:rPr>
            </w:rPrChange>
          </w:rPr>
          <w:t>Public Record</w:t>
        </w:r>
        <w:r w:rsidRPr="004503A4">
          <w:rPr>
            <w:highlight w:val="yellow"/>
            <w:rPrChange w:id="282" w:author="Author">
              <w:rPr/>
            </w:rPrChange>
          </w:rPr>
          <w:t>- Subject to the limits of applicable public records laws, Contractor requests mutuality of confidentiality, particularly relating to its pricing and other proprietary financial information.</w:t>
        </w:r>
      </w:ins>
    </w:p>
    <w:p w14:paraId="33F07C6D" w14:textId="77777777" w:rsidR="004503A4" w:rsidRPr="004503A4" w:rsidRDefault="004503A4" w:rsidP="004503A4">
      <w:pPr>
        <w:autoSpaceDE w:val="0"/>
        <w:autoSpaceDN w:val="0"/>
        <w:spacing w:after="120"/>
        <w:rPr>
          <w:ins w:id="283" w:author="Author"/>
          <w:highlight w:val="yellow"/>
          <w:rPrChange w:id="284" w:author="Author">
            <w:rPr>
              <w:ins w:id="285" w:author="Author"/>
            </w:rPr>
          </w:rPrChange>
        </w:rPr>
      </w:pPr>
      <w:ins w:id="286" w:author="Author">
        <w:r w:rsidRPr="004503A4">
          <w:rPr>
            <w:b/>
            <w:bCs/>
            <w:highlight w:val="yellow"/>
            <w:rPrChange w:id="287" w:author="Author">
              <w:rPr>
                <w:b/>
                <w:bCs/>
              </w:rPr>
            </w:rPrChange>
          </w:rPr>
          <w:t>Section 41 Renewal Option</w:t>
        </w:r>
        <w:r w:rsidRPr="004503A4">
          <w:rPr>
            <w:highlight w:val="yellow"/>
            <w:rPrChange w:id="288" w:author="Author">
              <w:rPr/>
            </w:rPrChange>
          </w:rPr>
          <w:t xml:space="preserve"> – Any renewal shall be mutually agreed between the parties. </w:t>
        </w:r>
      </w:ins>
    </w:p>
    <w:p w14:paraId="220EDDDA" w14:textId="77777777" w:rsidR="004503A4" w:rsidRPr="004503A4" w:rsidRDefault="004503A4" w:rsidP="004503A4">
      <w:pPr>
        <w:autoSpaceDE w:val="0"/>
        <w:autoSpaceDN w:val="0"/>
        <w:spacing w:after="120"/>
        <w:rPr>
          <w:ins w:id="289" w:author="Author"/>
          <w:highlight w:val="yellow"/>
          <w:rPrChange w:id="290" w:author="Author">
            <w:rPr>
              <w:ins w:id="291" w:author="Author"/>
            </w:rPr>
          </w:rPrChange>
        </w:rPr>
      </w:pPr>
      <w:ins w:id="292" w:author="Author">
        <w:r w:rsidRPr="004503A4">
          <w:rPr>
            <w:b/>
            <w:bCs/>
            <w:highlight w:val="yellow"/>
            <w:rPrChange w:id="293" w:author="Author">
              <w:rPr>
                <w:b/>
                <w:bCs/>
              </w:rPr>
            </w:rPrChange>
          </w:rPr>
          <w:t>Section 46.B.</w:t>
        </w:r>
        <w:r w:rsidRPr="004503A4">
          <w:rPr>
            <w:highlight w:val="yellow"/>
            <w:rPrChange w:id="294" w:author="Author">
              <w:rPr/>
            </w:rPrChange>
          </w:rPr>
          <w:t xml:space="preserve"> – Contractor shall only be subject to reasonable costs for breach and/or default, and in no event liquidated or punitive damages.</w:t>
        </w:r>
      </w:ins>
    </w:p>
    <w:p w14:paraId="2F61B815" w14:textId="77777777" w:rsidR="004503A4" w:rsidRPr="004503A4" w:rsidRDefault="004503A4" w:rsidP="004503A4">
      <w:pPr>
        <w:autoSpaceDE w:val="0"/>
        <w:autoSpaceDN w:val="0"/>
        <w:spacing w:after="120"/>
        <w:rPr>
          <w:ins w:id="295" w:author="Author"/>
          <w:highlight w:val="yellow"/>
          <w:rPrChange w:id="296" w:author="Author">
            <w:rPr>
              <w:ins w:id="297" w:author="Author"/>
            </w:rPr>
          </w:rPrChange>
        </w:rPr>
      </w:pPr>
      <w:ins w:id="298" w:author="Author">
        <w:r w:rsidRPr="004503A4">
          <w:rPr>
            <w:b/>
            <w:bCs/>
            <w:highlight w:val="yellow"/>
            <w:rPrChange w:id="299" w:author="Author">
              <w:rPr>
                <w:b/>
                <w:bCs/>
              </w:rPr>
            </w:rPrChange>
          </w:rPr>
          <w:t>Section 49. Work Standards</w:t>
        </w:r>
        <w:r w:rsidRPr="004503A4">
          <w:rPr>
            <w:highlight w:val="yellow"/>
            <w:rPrChange w:id="300" w:author="Author">
              <w:rPr/>
            </w:rPrChange>
          </w:rPr>
          <w:t xml:space="preserve"> – Contractor shall comply with industry standard professional and technical standards.</w:t>
        </w:r>
      </w:ins>
    </w:p>
    <w:p w14:paraId="52DFC6D5" w14:textId="11159EA5" w:rsidR="004503A4" w:rsidRPr="004503A4" w:rsidRDefault="004503A4" w:rsidP="004503A4">
      <w:pPr>
        <w:autoSpaceDE w:val="0"/>
        <w:autoSpaceDN w:val="0"/>
        <w:spacing w:after="120"/>
        <w:rPr>
          <w:ins w:id="301" w:author="Author"/>
          <w:highlight w:val="yellow"/>
          <w:rPrChange w:id="302" w:author="Author">
            <w:rPr>
              <w:ins w:id="303" w:author="Author"/>
            </w:rPr>
          </w:rPrChange>
        </w:rPr>
      </w:pPr>
      <w:ins w:id="304" w:author="Author">
        <w:r w:rsidRPr="004503A4">
          <w:rPr>
            <w:b/>
            <w:bCs/>
            <w:highlight w:val="yellow"/>
            <w:rPrChange w:id="305" w:author="Author">
              <w:rPr>
                <w:b/>
                <w:bCs/>
              </w:rPr>
            </w:rPrChange>
          </w:rPr>
          <w:t>New Section Price Adjustments</w:t>
        </w:r>
        <w:r w:rsidRPr="004503A4">
          <w:rPr>
            <w:highlight w:val="yellow"/>
            <w:rPrChange w:id="306" w:author="Author">
              <w:rPr/>
            </w:rPrChange>
          </w:rPr>
          <w:t xml:space="preserve"> – Contractor shall be permitted to adjust price in the event that the price falls below Contractor’s cost plus </w:t>
        </w:r>
        <w:r w:rsidR="00AD3B2F">
          <w:rPr>
            <w:highlight w:val="yellow"/>
          </w:rPr>
          <w:t>18</w:t>
        </w:r>
        <w:r w:rsidRPr="004503A4">
          <w:rPr>
            <w:highlight w:val="yellow"/>
            <w:rPrChange w:id="307" w:author="Author">
              <w:rPr/>
            </w:rPrChange>
          </w:rPr>
          <w:t xml:space="preserve">%. Prices may also be adjusted if the cost to Contractor increases by 3% or more during a fixed price period. </w:t>
        </w:r>
      </w:ins>
    </w:p>
    <w:p w14:paraId="6DDBC4F9" w14:textId="77777777" w:rsidR="004503A4" w:rsidRPr="004503A4" w:rsidRDefault="004503A4" w:rsidP="004503A4">
      <w:pPr>
        <w:autoSpaceDE w:val="0"/>
        <w:autoSpaceDN w:val="0"/>
        <w:spacing w:after="120"/>
        <w:rPr>
          <w:ins w:id="308" w:author="Author"/>
          <w:color w:val="000000"/>
          <w:highlight w:val="yellow"/>
          <w:rPrChange w:id="309" w:author="Author">
            <w:rPr>
              <w:ins w:id="310" w:author="Author"/>
              <w:color w:val="000000"/>
            </w:rPr>
          </w:rPrChange>
        </w:rPr>
      </w:pPr>
      <w:ins w:id="311" w:author="Author">
        <w:r w:rsidRPr="004503A4">
          <w:rPr>
            <w:b/>
            <w:bCs/>
            <w:highlight w:val="yellow"/>
            <w:rPrChange w:id="312" w:author="Author">
              <w:rPr>
                <w:b/>
                <w:bCs/>
              </w:rPr>
            </w:rPrChange>
          </w:rPr>
          <w:t>New Section Limitation of Liability</w:t>
        </w:r>
        <w:r w:rsidRPr="004503A4">
          <w:rPr>
            <w:highlight w:val="yellow"/>
            <w:rPrChange w:id="313" w:author="Author">
              <w:rPr/>
            </w:rPrChange>
          </w:rPr>
          <w:t xml:space="preserve"> – Contractor requests limit of liability to the extent permissible under applicable law, or the following: </w:t>
        </w:r>
        <w:r w:rsidRPr="004503A4">
          <w:rPr>
            <w:color w:val="000000"/>
            <w:highlight w:val="yellow"/>
            <w:rPrChange w:id="314" w:author="Author">
              <w:rPr>
                <w:color w:val="000000"/>
              </w:rPr>
            </w:rPrChange>
          </w:rPr>
          <w:t xml:space="preserve">NOTWITHSTANDING ANYTHING TO THE CONTRARY CONTAINED HEREIN, CONTRACTOR’S LIABILITY (WHETHER BY REASON OF BREACH OF CONTRACT,  TORT, INDEMNIFICATION, OR OTHERWISE, BUT EXCLUDING LIABILITY OF CONTRACTOR FOR BREACH OF WARRANTY (THE SOLE REMEDY FOR WHICH SHALL BE AS PROVIDED UNDER SUPPLIER’S STANDARD WARRANTY PROVISIONS)) SHALL NOT EXCEED AN AMOUNT EQUAL TO THE LESSER OF (A) THE TOTAL PURCHASE PRICE PAID BY THE STATE TO CONTRACTOR FOR THE PRODUCT(S) OR SERVICES GIVING RISE TO SUCH LIABILITY OR (B) ONE MILLION DOLLARS ($1,000,000).  NOTWITHSTANDING ANYTHING TO THE CONTRARY CONTAINED HEREIN, IN NO EVENT SHALL EITHER PARTY BE LIABLE FOR ANY INDIRECT, SPECIAL, CONSEQUENTIAL OR INCIDENTAL DAMAGES (INCLUDING WITHOUT LIMITATION DAMAGES FOR LOSS OF USE OF FACILITIES OR EQUIPMENT, LOSS OF REVENUE, LOSS OF DATA, LOSS OF PROFITS OR LOSS OF GOODWILL), REGARDLESS OF WHETHER CONTRACTOR (a) HAS BEEN INFORMED OF THE POSSIBILITY OF SUCH DAMAGES OR (b) IS NEGLIGENT. THE FOREGOING INDEMNIFICATION PROVISION STATES A PARTY’S ENTIRE LIABILITY TO THE OTHER FOR THE CLAIMS DESCRIBED HEREIN.  </w:t>
        </w:r>
      </w:ins>
    </w:p>
    <w:p w14:paraId="23207E5E" w14:textId="77777777" w:rsidR="004503A4" w:rsidRPr="000C671C" w:rsidDel="00AA7316" w:rsidRDefault="004503A4" w:rsidP="004503A4">
      <w:pPr>
        <w:autoSpaceDE w:val="0"/>
        <w:autoSpaceDN w:val="0"/>
        <w:spacing w:after="120"/>
        <w:rPr>
          <w:ins w:id="315" w:author="Author"/>
          <w:del w:id="316" w:author="Author"/>
        </w:rPr>
      </w:pPr>
      <w:ins w:id="317" w:author="Author">
        <w:r w:rsidRPr="004503A4">
          <w:rPr>
            <w:color w:val="000000"/>
            <w:highlight w:val="yellow"/>
            <w:rPrChange w:id="318" w:author="Author">
              <w:rPr>
                <w:color w:val="000000"/>
              </w:rPr>
            </w:rPrChange>
          </w:rPr>
          <w:t>Exhibit D – Contractor does not agree to SLA related fees or similar liquidated damages.</w:t>
        </w:r>
        <w:r>
          <w:rPr>
            <w:color w:val="000000"/>
          </w:rPr>
          <w:t xml:space="preserve"> </w:t>
        </w:r>
      </w:ins>
    </w:p>
    <w:p w14:paraId="309CA402" w14:textId="77777777" w:rsidR="004503A4" w:rsidRPr="00845095" w:rsidDel="00AA7316" w:rsidRDefault="004503A4">
      <w:pPr>
        <w:autoSpaceDE w:val="0"/>
        <w:autoSpaceDN w:val="0"/>
        <w:spacing w:after="120"/>
        <w:rPr>
          <w:ins w:id="319" w:author="Author"/>
          <w:del w:id="320" w:author="Author"/>
        </w:rPr>
        <w:pPrChange w:id="321" w:author="Author">
          <w:pPr>
            <w:spacing w:after="120"/>
          </w:pPr>
        </w:pPrChange>
      </w:pPr>
    </w:p>
    <w:p w14:paraId="44FF553F" w14:textId="4D14A9CD" w:rsidR="00851FBC" w:rsidRPr="00851FBC" w:rsidRDefault="00851FBC" w:rsidP="00851FBC">
      <w:pPr>
        <w:autoSpaceDE w:val="0"/>
        <w:autoSpaceDN w:val="0"/>
        <w:spacing w:after="120"/>
        <w:rPr>
          <w:rFonts w:ascii="Times New Roman" w:hAnsi="Times New Roman" w:cs="Times New Roman"/>
        </w:rPr>
      </w:pPr>
      <w:del w:id="322" w:author="Author">
        <w:r w:rsidRPr="00851FBC" w:rsidDel="00AA7316">
          <w:rPr>
            <w:rFonts w:ascii="Times New Roman" w:hAnsi="Times New Roman" w:cs="Times New Roman"/>
            <w:color w:val="000000"/>
          </w:rPr>
          <w:delText xml:space="preserve"> </w:delText>
        </w:r>
      </w:del>
    </w:p>
    <w:p w14:paraId="1276376B" w14:textId="77777777" w:rsidR="00851FBC" w:rsidRPr="00845095" w:rsidRDefault="00851FBC" w:rsidP="00851FBC">
      <w:pPr>
        <w:spacing w:after="120"/>
      </w:pPr>
    </w:p>
    <w:p w14:paraId="39553CD6" w14:textId="505FD5BE" w:rsidR="006E4F58" w:rsidRDefault="00AA7316" w:rsidP="006E4F58">
      <w:pPr>
        <w:spacing w:after="0" w:line="240" w:lineRule="auto"/>
        <w:rPr>
          <w:ins w:id="323" w:author="Author"/>
          <w:color w:val="000000"/>
        </w:rPr>
      </w:pPr>
      <w:ins w:id="324" w:author="Author">
        <w:r>
          <w:rPr>
            <w:rFonts w:ascii="Times New Roman" w:eastAsia="Times New Roman" w:hAnsi="Times New Roman" w:cs="Times New Roman"/>
          </w:rPr>
          <w:t xml:space="preserve">51. Limitation of Liability. </w:t>
        </w:r>
        <w:r w:rsidRPr="009846FE">
          <w:rPr>
            <w:color w:val="000000"/>
          </w:rPr>
          <w:t xml:space="preserve">NOTWITHSTANDING ANYTHING TO THE CONTRARY CONTAINED HEREIN, </w:t>
        </w:r>
        <w:r>
          <w:rPr>
            <w:color w:val="000000"/>
          </w:rPr>
          <w:t>CONTRACTOR’S</w:t>
        </w:r>
        <w:r w:rsidRPr="009846FE">
          <w:rPr>
            <w:color w:val="000000"/>
          </w:rPr>
          <w:t xml:space="preserve"> LIABILITY (WHETHER BY REASON OF BREACH OF CONTRACT,  TORT, INDEMNIFICATION, OR OTHERWISE, BUT EXCLUDING LIABILITY OF </w:t>
        </w:r>
        <w:r>
          <w:rPr>
            <w:color w:val="000000"/>
          </w:rPr>
          <w:t>CONTRACTOR</w:t>
        </w:r>
        <w:r w:rsidRPr="009846FE">
          <w:rPr>
            <w:color w:val="000000"/>
          </w:rPr>
          <w:t xml:space="preserve"> FOR BREACH OF WARRANTY (THE SOLE REMEDY FOR WHICH SHALL BE AS PROVIDED UNDER </w:t>
        </w:r>
        <w:r>
          <w:rPr>
            <w:color w:val="000000"/>
          </w:rPr>
          <w:t>SUPPLIER</w:t>
        </w:r>
        <w:r w:rsidRPr="009846FE">
          <w:rPr>
            <w:color w:val="000000"/>
          </w:rPr>
          <w:t xml:space="preserve">’S STANDARD WARRANTY PROVISIONS)) SHALL NOT EXCEED AN AMOUNT EQUAL TO THE LESSER OF (A) THE TOTAL PURCHASE PRICE PAID BY </w:t>
        </w:r>
        <w:r>
          <w:rPr>
            <w:color w:val="000000"/>
          </w:rPr>
          <w:t>THE STATE</w:t>
        </w:r>
        <w:r w:rsidRPr="009846FE">
          <w:rPr>
            <w:color w:val="000000"/>
          </w:rPr>
          <w:t xml:space="preserve"> TO </w:t>
        </w:r>
        <w:r>
          <w:rPr>
            <w:color w:val="000000"/>
          </w:rPr>
          <w:t>CONTRACTOR</w:t>
        </w:r>
        <w:r w:rsidRPr="009846FE">
          <w:rPr>
            <w:color w:val="000000"/>
          </w:rPr>
          <w:t xml:space="preserve"> FOR THE PRODUCT(S) OR SERVICES GIVING RISE TO SUCH LIABILITY OR (B) ONE MILLION DOLLARS ($1,000,000).  NOTWITHSTANDING ANYTHING TO THE CONTRARY CONTAINED HEREIN, IN NO EVENT SHALL EITHER PARTY BE LIABLE FOR ANY INDIRECT, SPECIAL, CONSEQUENTIAL OR INCIDENTAL DAMAGES (INCLUDING WITHOUT LIMITATION DAMAGES FOR LOSS OF USE OF FACILITIES OR EQUIPMENT, LOSS OF REVENUE, LOSS OF DATA, LOSS OF PROFITS OR LOSS OF GOODWILL), REGARDLESS OF WHETHER </w:t>
        </w:r>
        <w:r>
          <w:rPr>
            <w:color w:val="000000"/>
          </w:rPr>
          <w:t>CONTRACTOR</w:t>
        </w:r>
        <w:r w:rsidRPr="009846FE">
          <w:rPr>
            <w:color w:val="000000"/>
          </w:rPr>
          <w:t xml:space="preserve"> (a) HAS BEEN INFORMED OF THE POSSIBILITY OF SUCH DAMAGES OR (b) IS NEGLIGENT. THE FOREGOING INDEMNIFICATION PROVISION STATES A PARTY’S ENTIRE LIABILITY TO THE OTHER FOR THE CLAIMS DESCRIBED HEREIN.</w:t>
        </w:r>
      </w:ins>
    </w:p>
    <w:p w14:paraId="0797AF5F" w14:textId="612F7EB7" w:rsidR="00AA7316" w:rsidRDefault="00AA7316" w:rsidP="006E4F58">
      <w:pPr>
        <w:spacing w:after="0" w:line="240" w:lineRule="auto"/>
        <w:rPr>
          <w:ins w:id="325" w:author="Author"/>
          <w:color w:val="000000"/>
        </w:rPr>
      </w:pPr>
    </w:p>
    <w:p w14:paraId="761D1CF3" w14:textId="64639843" w:rsidR="00AA7316" w:rsidRPr="006E4F58" w:rsidRDefault="00AA7316" w:rsidP="006E4F58">
      <w:pPr>
        <w:spacing w:after="0" w:line="240" w:lineRule="auto"/>
        <w:rPr>
          <w:rFonts w:ascii="Times New Roman" w:eastAsia="Times New Roman" w:hAnsi="Times New Roman" w:cs="Times New Roman"/>
        </w:rPr>
      </w:pPr>
      <w:ins w:id="326" w:author="Author">
        <w:r>
          <w:rPr>
            <w:color w:val="000000"/>
          </w:rPr>
          <w:t xml:space="preserve">52. Price Adjustments. </w:t>
        </w:r>
        <w:r w:rsidR="002B6965">
          <w:t>Contractor shall be permitted to adjust price in the event that the price falls below Contractor’s cost plus 15%. Prices may also be adjusted if the cost to Contractor increases by 3% or more during a fixed price period.</w:t>
        </w:r>
      </w:ins>
    </w:p>
    <w:p w14:paraId="160BB44A"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327" w:name="_Toc236554576"/>
      <w:r w:rsidRPr="006E4F58">
        <w:rPr>
          <w:rFonts w:ascii="Times New Roman" w:eastAsia="Times New Roman" w:hAnsi="Times New Roman" w:cs="Times New Roman"/>
          <w:b/>
        </w:rPr>
        <w:lastRenderedPageBreak/>
        <w:t>Non-Collusion and Acceptance</w:t>
      </w:r>
      <w:bookmarkEnd w:id="327"/>
    </w:p>
    <w:p w14:paraId="5A10267D"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38A17EAC" w14:textId="77777777" w:rsidR="006E4F58"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22634FED" w14:textId="77777777" w:rsidR="007145B5" w:rsidRDefault="007145B5" w:rsidP="007145B5">
      <w:pPr>
        <w:jc w:val="center"/>
        <w:rPr>
          <w:rFonts w:ascii="Times New Roman" w:hAnsi="Times New Roman" w:cs="Times New Roman"/>
          <w:b/>
          <w:bCs/>
        </w:rPr>
      </w:pPr>
      <w:r w:rsidRPr="007145B5">
        <w:rPr>
          <w:rFonts w:ascii="Times New Roman" w:hAnsi="Times New Roman" w:cs="Times New Roman"/>
          <w:b/>
          <w:bCs/>
        </w:rPr>
        <w:t>Agreement to Use Electronic Signatures</w:t>
      </w:r>
    </w:p>
    <w:p w14:paraId="4F703C23" w14:textId="1FBFF3FE" w:rsidR="00D0184B" w:rsidRPr="007145B5" w:rsidRDefault="00D0184B" w:rsidP="007145B5">
      <w:pPr>
        <w:jc w:val="center"/>
        <w:rPr>
          <w:rFonts w:ascii="Times New Roman" w:hAnsi="Times New Roman" w:cs="Times New Roman"/>
          <w:b/>
          <w:bCs/>
        </w:rPr>
      </w:pPr>
      <w:r>
        <w:rPr>
          <w:rFonts w:ascii="Times New Roman" w:hAnsi="Times New Roman" w:cs="Times New Roman"/>
          <w:b/>
          <w:bCs/>
        </w:rPr>
        <w:t>[Applicable only to contracts processed through SCM]</w:t>
      </w:r>
    </w:p>
    <w:p w14:paraId="683D1E1B" w14:textId="36611A9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w:t>
      </w: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0BB8D611" w14:textId="77777777" w:rsidR="00F0508A" w:rsidRPr="00F0508A" w:rsidRDefault="00F0508A" w:rsidP="00F0508A">
      <w:pPr>
        <w:spacing w:after="0" w:line="240" w:lineRule="auto"/>
        <w:rPr>
          <w:rFonts w:ascii="Times New Roman" w:eastAsia="Times New Roman" w:hAnsi="Times New Roman" w:cs="Times New Roman"/>
        </w:rPr>
      </w:pPr>
    </w:p>
    <w:p w14:paraId="4CF8FF00" w14:textId="03FB4EE7" w:rsidR="00F0508A" w:rsidRPr="00632A2D" w:rsidRDefault="00F0508A" w:rsidP="00F0508A">
      <w:pPr>
        <w:spacing w:after="0" w:line="240" w:lineRule="auto"/>
        <w:rPr>
          <w:rFonts w:ascii="Times New Roman" w:eastAsia="Times New Roman" w:hAnsi="Times New Roman" w:cs="Times New Roman"/>
          <w:b/>
          <w:bCs/>
        </w:rPr>
      </w:pPr>
      <w:r w:rsidRPr="00632A2D">
        <w:rPr>
          <w:rFonts w:ascii="Times New Roman" w:eastAsia="Times New Roman" w:hAnsi="Times New Roman" w:cs="Times New Roman"/>
          <w:b/>
          <w:bCs/>
        </w:rPr>
        <w:t>[Contractor]</w:t>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00632A2D" w:rsidRPr="00632A2D">
        <w:rPr>
          <w:rFonts w:ascii="Times New Roman" w:eastAsia="Times New Roman" w:hAnsi="Times New Roman" w:cs="Times New Roman"/>
          <w:b/>
          <w:bCs/>
        </w:rPr>
        <w:t>Indiana Department of Administration</w:t>
      </w:r>
    </w:p>
    <w:p w14:paraId="5B0EA42C" w14:textId="77777777" w:rsidR="00632A2D" w:rsidRPr="00F0508A" w:rsidRDefault="00632A2D" w:rsidP="00F0508A">
      <w:pPr>
        <w:spacing w:after="0" w:line="240" w:lineRule="auto"/>
        <w:rPr>
          <w:rFonts w:ascii="Times New Roman" w:eastAsia="Times New Roman" w:hAnsi="Times New Roman" w:cs="Times New Roman"/>
        </w:rPr>
      </w:pPr>
    </w:p>
    <w:p w14:paraId="075B7F04"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5C247207" w14:textId="77777777" w:rsidR="00F0508A" w:rsidRPr="00F0508A" w:rsidRDefault="00F0508A" w:rsidP="00F0508A">
      <w:pPr>
        <w:spacing w:after="0" w:line="240" w:lineRule="auto"/>
        <w:rPr>
          <w:rFonts w:ascii="Times New Roman" w:eastAsia="Times New Roman" w:hAnsi="Times New Roman" w:cs="Times New Roman"/>
        </w:rPr>
      </w:pPr>
    </w:p>
    <w:p w14:paraId="7D374B8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4D58B9A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5FD82100" w14:textId="77777777" w:rsidR="00F0508A" w:rsidRPr="00F0508A" w:rsidRDefault="00F0508A" w:rsidP="00F0508A">
      <w:pPr>
        <w:spacing w:after="0" w:line="240" w:lineRule="auto"/>
        <w:rPr>
          <w:rFonts w:ascii="Times New Roman" w:eastAsia="Times New Roman" w:hAnsi="Times New Roman" w:cs="Times New Roman"/>
        </w:rPr>
      </w:pPr>
    </w:p>
    <w:p w14:paraId="0176E0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4884179D" w14:textId="77777777" w:rsidR="00F0508A" w:rsidRPr="00F0508A" w:rsidRDefault="00F0508A" w:rsidP="00F0508A">
      <w:pPr>
        <w:spacing w:after="0" w:line="240" w:lineRule="auto"/>
        <w:rPr>
          <w:rFonts w:ascii="Times New Roman" w:eastAsia="Times New Roman" w:hAnsi="Times New Roman" w:cs="Times New Roman"/>
          <w:b/>
        </w:rPr>
      </w:pPr>
    </w:p>
    <w:p w14:paraId="0E8AAB05"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78CF9A9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4F6B2A90" w14:textId="77777777" w:rsidR="00F0508A" w:rsidRPr="00F0508A" w:rsidRDefault="00F0508A" w:rsidP="00F0508A">
      <w:pPr>
        <w:spacing w:after="0" w:line="240" w:lineRule="auto"/>
        <w:rPr>
          <w:rFonts w:ascii="Times New Roman" w:eastAsia="Times New Roman" w:hAnsi="Times New Roman" w:cs="Times New Roman"/>
        </w:rPr>
      </w:pPr>
    </w:p>
    <w:p w14:paraId="5D4CB2B3"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62705571" w14:textId="3707F559" w:rsidR="00F0508A" w:rsidRPr="00F0508A" w:rsidRDefault="00087CFF" w:rsidP="00F0508A">
      <w:pPr>
        <w:spacing w:after="0" w:line="240" w:lineRule="auto"/>
        <w:rPr>
          <w:rFonts w:ascii="Times New Roman" w:eastAsia="Times New Roman" w:hAnsi="Times New Roman" w:cs="Times New Roman"/>
        </w:rPr>
      </w:pPr>
      <w:r w:rsidRPr="00087CFF">
        <w:rPr>
          <w:rFonts w:ascii="Times New Roman" w:eastAsia="Times New Roman" w:hAnsi="Times New Roman" w:cs="Times New Roman"/>
        </w:rPr>
        <w:t>Lesley A. Crane</w:t>
      </w:r>
      <w:r w:rsidR="00F0508A" w:rsidRPr="00F0508A">
        <w:rPr>
          <w:rFonts w:ascii="Times New Roman" w:eastAsia="Times New Roman" w:hAnsi="Times New Roman" w:cs="Times New Roman"/>
        </w:rPr>
        <w:t>, Commissioner</w:t>
      </w:r>
      <w:r>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0A8AB6C8" w14:textId="77777777" w:rsidR="00F0508A" w:rsidRPr="00F0508A" w:rsidRDefault="00F0508A" w:rsidP="00F0508A">
      <w:pPr>
        <w:spacing w:after="0" w:line="240" w:lineRule="auto"/>
        <w:rPr>
          <w:rFonts w:ascii="Times New Roman" w:eastAsia="Times New Roman" w:hAnsi="Times New Roman" w:cs="Times New Roman"/>
        </w:rPr>
      </w:pPr>
    </w:p>
    <w:p w14:paraId="0692CB4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488C6A15" w14:textId="77777777" w:rsidR="00F0508A" w:rsidRPr="00F0508A" w:rsidRDefault="00F0508A" w:rsidP="00F0508A">
      <w:pPr>
        <w:spacing w:after="0" w:line="240" w:lineRule="auto"/>
        <w:rPr>
          <w:rFonts w:ascii="Times New Roman" w:eastAsia="Times New Roman" w:hAnsi="Times New Roman" w:cs="Times New Roman"/>
          <w:b/>
        </w:rPr>
      </w:pPr>
    </w:p>
    <w:p w14:paraId="4DCE8FE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0874714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762BA0FD" w14:textId="77777777" w:rsidR="00F0508A" w:rsidRPr="00F0508A" w:rsidRDefault="00F0508A" w:rsidP="00F0508A">
      <w:pPr>
        <w:spacing w:after="0" w:line="240" w:lineRule="auto"/>
        <w:rPr>
          <w:rFonts w:ascii="Times New Roman" w:eastAsia="Times New Roman" w:hAnsi="Times New Roman" w:cs="Times New Roman"/>
        </w:rPr>
      </w:pPr>
    </w:p>
    <w:p w14:paraId="02CBFA1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6645A7F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Curtis T. Hill, Jr., Attorney General</w:t>
      </w:r>
    </w:p>
    <w:p w14:paraId="194941E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2A728BA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0764FAE9" w14:textId="77777777" w:rsidR="00F0508A" w:rsidRPr="00F0508A" w:rsidRDefault="00F0508A" w:rsidP="00F0508A">
      <w:pPr>
        <w:spacing w:after="0" w:line="240" w:lineRule="auto"/>
        <w:rPr>
          <w:rFonts w:ascii="Times New Roman" w:eastAsia="Times New Roman" w:hAnsi="Times New Roman" w:cs="Times New Roman"/>
          <w:b/>
        </w:rPr>
      </w:pPr>
    </w:p>
    <w:p w14:paraId="47FA83AD"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709A65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6E286DA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20046948"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6447A421" w14:textId="77777777" w:rsidR="00F0508A" w:rsidRPr="00F0508A" w:rsidRDefault="00F0508A" w:rsidP="00F0508A">
      <w:pPr>
        <w:spacing w:after="0" w:line="240" w:lineRule="auto"/>
        <w:rPr>
          <w:rFonts w:ascii="Times New Roman" w:eastAsia="Times New Roman" w:hAnsi="Times New Roman" w:cs="Times New Roman"/>
        </w:rPr>
      </w:pPr>
      <w:proofErr w:type="spellStart"/>
      <w:r w:rsidRPr="00F0508A">
        <w:rPr>
          <w:rFonts w:ascii="Times New Roman" w:eastAsia="Times New Roman" w:hAnsi="Times New Roman" w:cs="Times New Roman"/>
        </w:rPr>
        <w:t>Dewand</w:t>
      </w:r>
      <w:proofErr w:type="spellEnd"/>
      <w:r w:rsidRPr="00F0508A">
        <w:rPr>
          <w:rFonts w:ascii="Times New Roman" w:eastAsia="Times New Roman" w:hAnsi="Times New Roman" w:cs="Times New Roman"/>
        </w:rPr>
        <w:t xml:space="preserve"> Neely, Chief Information Officer</w:t>
      </w:r>
    </w:p>
    <w:p w14:paraId="2B706FF0" w14:textId="77777777" w:rsidR="00F0508A" w:rsidRPr="00F0508A" w:rsidRDefault="00F0508A" w:rsidP="00F0508A">
      <w:pPr>
        <w:spacing w:after="0" w:line="240" w:lineRule="auto"/>
        <w:rPr>
          <w:rFonts w:ascii="Times New Roman" w:eastAsia="Times New Roman" w:hAnsi="Times New Roman" w:cs="Times New Roman"/>
        </w:rPr>
      </w:pPr>
    </w:p>
    <w:p w14:paraId="281E3CD2" w14:textId="2FB67C45" w:rsidR="00D67A37"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p w14:paraId="06CA3AE3" w14:textId="5F3B4CA6" w:rsidR="00D67A37" w:rsidRPr="00BC421B" w:rsidRDefault="00D67A37" w:rsidP="00D67A37">
      <w:pPr>
        <w:jc w:val="center"/>
        <w:rPr>
          <w:rFonts w:ascii="Times New Roman" w:eastAsia="Times New Roman" w:hAnsi="Times New Roman" w:cs="Times New Roman"/>
        </w:rPr>
      </w:pPr>
      <w:r>
        <w:rPr>
          <w:rFonts w:ascii="Times New Roman" w:eastAsia="Times New Roman" w:hAnsi="Times New Roman" w:cs="Times New Roman"/>
        </w:rPr>
        <w:br w:type="page"/>
      </w:r>
      <w:r w:rsidRPr="00D67A37">
        <w:rPr>
          <w:rFonts w:ascii="Times New Roman" w:eastAsia="Times New Roman" w:hAnsi="Times New Roman" w:cs="Times New Roman"/>
          <w:b/>
          <w:bCs/>
          <w:u w:val="single"/>
        </w:rPr>
        <w:lastRenderedPageBreak/>
        <w:t xml:space="preserve">Exhibit A – State of Indiana </w:t>
      </w:r>
      <w:r w:rsidRPr="00BC421B">
        <w:rPr>
          <w:rFonts w:ascii="Times New Roman" w:eastAsia="Times New Roman" w:hAnsi="Times New Roman" w:cs="Times New Roman"/>
          <w:b/>
          <w:bCs/>
          <w:u w:val="single"/>
        </w:rPr>
        <w:t>Market Basket Pricing</w:t>
      </w:r>
    </w:p>
    <w:p w14:paraId="45EB687B" w14:textId="439EBE8E" w:rsidR="00D67A37" w:rsidRPr="00BC421B" w:rsidRDefault="00D67A37" w:rsidP="00D67A37">
      <w:pPr>
        <w:autoSpaceDE w:val="0"/>
        <w:autoSpaceDN w:val="0"/>
        <w:adjustRightInd w:val="0"/>
        <w:spacing w:after="0" w:line="240" w:lineRule="auto"/>
        <w:rPr>
          <w:rFonts w:ascii="Times New Roman" w:hAnsi="Times New Roman" w:cs="Times New Roman"/>
        </w:rPr>
      </w:pPr>
      <w:bookmarkStart w:id="328" w:name="_Hlk48229488"/>
      <w:r w:rsidRPr="00BC421B">
        <w:rPr>
          <w:rFonts w:ascii="Times New Roman" w:hAnsi="Times New Roman" w:cs="Times New Roman"/>
        </w:rPr>
        <w:t xml:space="preserve">This document is an exhibit to the </w:t>
      </w:r>
      <w:r w:rsidR="00BC421B" w:rsidRPr="00BC421B">
        <w:rPr>
          <w:rFonts w:ascii="Times New Roman" w:hAnsi="Times New Roman" w:cs="Times New Roman"/>
        </w:rPr>
        <w:t xml:space="preserve">Contract, </w:t>
      </w:r>
      <w:r w:rsidRPr="00BC421B">
        <w:rPr>
          <w:rFonts w:ascii="Times New Roman" w:hAnsi="Times New Roman" w:cs="Times New Roman"/>
        </w:rPr>
        <w:t>and is deemed to be attached to and incorporated within</w:t>
      </w:r>
    </w:p>
    <w:p w14:paraId="00F86728" w14:textId="540216E5" w:rsidR="00D67A37" w:rsidRDefault="00D67A37" w:rsidP="00BC421B">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 xml:space="preserve">the </w:t>
      </w:r>
      <w:r w:rsidR="00BC421B" w:rsidRPr="00BC421B">
        <w:rPr>
          <w:rFonts w:ascii="Times New Roman" w:hAnsi="Times New Roman" w:cs="Times New Roman"/>
        </w:rPr>
        <w:t xml:space="preserve">Contract </w:t>
      </w:r>
      <w:r w:rsidRPr="00BC421B">
        <w:rPr>
          <w:rFonts w:ascii="Times New Roman" w:hAnsi="Times New Roman" w:cs="Times New Roman"/>
        </w:rPr>
        <w:t>by reference. Any inconsistency, conflict, or ambiguity between this exhibit and the</w:t>
      </w:r>
      <w:r w:rsidR="00BC421B" w:rsidRPr="00BC421B">
        <w:rPr>
          <w:rFonts w:ascii="Times New Roman" w:hAnsi="Times New Roman" w:cs="Times New Roman"/>
        </w:rPr>
        <w:t xml:space="preserve"> Contract </w:t>
      </w:r>
      <w:r w:rsidRPr="00BC421B">
        <w:rPr>
          <w:rFonts w:ascii="Times New Roman" w:hAnsi="Times New Roman" w:cs="Times New Roman"/>
        </w:rPr>
        <w:t xml:space="preserve">shall be resolved by giving precedence and effect to the </w:t>
      </w:r>
      <w:r w:rsidR="00BC421B" w:rsidRPr="00BC421B">
        <w:rPr>
          <w:rFonts w:ascii="Times New Roman" w:hAnsi="Times New Roman" w:cs="Times New Roman"/>
        </w:rPr>
        <w:t>Contract</w:t>
      </w:r>
      <w:r w:rsidRPr="00BC421B">
        <w:rPr>
          <w:rFonts w:ascii="Times New Roman" w:hAnsi="Times New Roman" w:cs="Times New Roman"/>
        </w:rPr>
        <w:t>.</w:t>
      </w:r>
    </w:p>
    <w:p w14:paraId="6F353850" w14:textId="57F57949" w:rsidR="00BC421B" w:rsidRDefault="00BC421B" w:rsidP="00BC421B">
      <w:pPr>
        <w:autoSpaceDE w:val="0"/>
        <w:autoSpaceDN w:val="0"/>
        <w:adjustRightInd w:val="0"/>
        <w:spacing w:after="0" w:line="240" w:lineRule="auto"/>
        <w:rPr>
          <w:rFonts w:ascii="Times New Roman" w:hAnsi="Times New Roman" w:cs="Times New Roman"/>
        </w:rPr>
      </w:pPr>
    </w:p>
    <w:p w14:paraId="7F3AC2BA" w14:textId="5513D164" w:rsidR="00BC421B" w:rsidRDefault="00BC421B" w:rsidP="00BC421B">
      <w:pPr>
        <w:autoSpaceDE w:val="0"/>
        <w:autoSpaceDN w:val="0"/>
        <w:adjustRightInd w:val="0"/>
        <w:spacing w:after="0" w:line="240" w:lineRule="auto"/>
        <w:rPr>
          <w:rFonts w:ascii="Times New Roman" w:hAnsi="Times New Roman" w:cs="Times New Roman"/>
        </w:rPr>
      </w:pPr>
    </w:p>
    <w:p w14:paraId="7454D24D" w14:textId="4EF6EC79" w:rsidR="00BC421B" w:rsidRDefault="00BC421B" w:rsidP="00BC421B">
      <w:pPr>
        <w:autoSpaceDE w:val="0"/>
        <w:autoSpaceDN w:val="0"/>
        <w:adjustRightInd w:val="0"/>
        <w:spacing w:after="0" w:line="240" w:lineRule="auto"/>
        <w:rPr>
          <w:rFonts w:ascii="Times New Roman" w:hAnsi="Times New Roman" w:cs="Times New Roman"/>
        </w:rPr>
      </w:pPr>
    </w:p>
    <w:p w14:paraId="71DAC235" w14:textId="46A09EB7" w:rsidR="00BC421B" w:rsidRDefault="00BC421B" w:rsidP="00BC421B">
      <w:pPr>
        <w:autoSpaceDE w:val="0"/>
        <w:autoSpaceDN w:val="0"/>
        <w:adjustRightInd w:val="0"/>
        <w:spacing w:after="0" w:line="240" w:lineRule="auto"/>
        <w:rPr>
          <w:rFonts w:ascii="Times New Roman" w:hAnsi="Times New Roman" w:cs="Times New Roman"/>
        </w:rPr>
      </w:pPr>
    </w:p>
    <w:p w14:paraId="1AF5AA4D" w14:textId="522333BA" w:rsidR="00BC421B" w:rsidRDefault="00BC421B" w:rsidP="00BC421B">
      <w:pPr>
        <w:autoSpaceDE w:val="0"/>
        <w:autoSpaceDN w:val="0"/>
        <w:adjustRightInd w:val="0"/>
        <w:spacing w:after="0" w:line="240" w:lineRule="auto"/>
        <w:rPr>
          <w:rFonts w:ascii="Times New Roman" w:hAnsi="Times New Roman" w:cs="Times New Roman"/>
        </w:rPr>
      </w:pPr>
    </w:p>
    <w:p w14:paraId="2B8444AF" w14:textId="553B97E1" w:rsidR="00BC421B" w:rsidRPr="00BC421B" w:rsidRDefault="00BC421B" w:rsidP="00BC421B">
      <w:pPr>
        <w:autoSpaceDE w:val="0"/>
        <w:autoSpaceDN w:val="0"/>
        <w:adjustRightInd w:val="0"/>
        <w:spacing w:after="0" w:line="240" w:lineRule="auto"/>
        <w:jc w:val="center"/>
        <w:rPr>
          <w:rFonts w:ascii="Times New Roman" w:eastAsia="Times New Roman" w:hAnsi="Times New Roman" w:cs="Times New Roman"/>
          <w:b/>
        </w:rPr>
      </w:pPr>
      <w:r w:rsidRPr="00BC421B">
        <w:rPr>
          <w:rFonts w:ascii="Times New Roman" w:hAnsi="Times New Roman" w:cs="Times New Roman"/>
          <w:b/>
        </w:rPr>
        <w:t>TBD</w:t>
      </w:r>
    </w:p>
    <w:bookmarkEnd w:id="328"/>
    <w:p w14:paraId="67AE95D2" w14:textId="5EE50CE0" w:rsidR="00BC421B" w:rsidRPr="00BC421B" w:rsidRDefault="00BC421B" w:rsidP="00F0508A">
      <w:pPr>
        <w:spacing w:after="0" w:line="240" w:lineRule="auto"/>
        <w:rPr>
          <w:rFonts w:ascii="Times New Roman" w:eastAsia="Times New Roman" w:hAnsi="Times New Roman" w:cs="Times New Roman"/>
        </w:rPr>
      </w:pPr>
    </w:p>
    <w:p w14:paraId="142BC4BF" w14:textId="4A7628C1" w:rsidR="00BC421B" w:rsidRDefault="00BC421B">
      <w:pPr>
        <w:rPr>
          <w:rFonts w:ascii="Times New Roman" w:eastAsia="Times New Roman" w:hAnsi="Times New Roman" w:cs="Times New Roman"/>
        </w:rPr>
      </w:pPr>
      <w:r w:rsidRPr="00BC421B">
        <w:rPr>
          <w:rFonts w:ascii="Times New Roman" w:eastAsia="Times New Roman" w:hAnsi="Times New Roman" w:cs="Times New Roman"/>
        </w:rPr>
        <w:br w:type="page"/>
      </w:r>
    </w:p>
    <w:p w14:paraId="4854238F" w14:textId="2C20DDF1" w:rsidR="00291E2A" w:rsidRPr="00BC421B" w:rsidRDefault="00BC421B" w:rsidP="00BC421B">
      <w:pPr>
        <w:spacing w:after="0" w:line="240" w:lineRule="auto"/>
        <w:jc w:val="center"/>
        <w:rPr>
          <w:rFonts w:ascii="Times New Roman" w:eastAsia="Times New Roman" w:hAnsi="Times New Roman" w:cs="Times New Roman"/>
          <w:b/>
          <w:bCs/>
          <w:u w:val="single"/>
        </w:rPr>
      </w:pPr>
      <w:r w:rsidRPr="00BC421B">
        <w:rPr>
          <w:rFonts w:ascii="Times New Roman" w:eastAsia="Times New Roman" w:hAnsi="Times New Roman" w:cs="Times New Roman"/>
          <w:b/>
          <w:bCs/>
          <w:u w:val="single"/>
        </w:rPr>
        <w:lastRenderedPageBreak/>
        <w:t>Exhibit B – Non-Market Basket Discount Pricing</w:t>
      </w:r>
    </w:p>
    <w:p w14:paraId="39FCDFE8" w14:textId="77777777" w:rsidR="00BC421B" w:rsidRDefault="00BC421B" w:rsidP="00BC421B">
      <w:pPr>
        <w:autoSpaceDE w:val="0"/>
        <w:autoSpaceDN w:val="0"/>
        <w:adjustRightInd w:val="0"/>
        <w:spacing w:after="0" w:line="240" w:lineRule="auto"/>
        <w:rPr>
          <w:rFonts w:ascii="Times New Roman" w:hAnsi="Times New Roman" w:cs="Times New Roman"/>
        </w:rPr>
      </w:pPr>
    </w:p>
    <w:p w14:paraId="40334060" w14:textId="01A88B83" w:rsidR="00BC421B" w:rsidRPr="00BC421B" w:rsidRDefault="00BC421B" w:rsidP="00BC421B">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This document is an exhibit to the Contract, and is deemed to be attached to and incorporated within</w:t>
      </w:r>
    </w:p>
    <w:p w14:paraId="09396D5B" w14:textId="4889145E" w:rsidR="00BC421B" w:rsidRDefault="00BC421B" w:rsidP="00BC421B">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the Contract by reference. Any inconsistency, conflict, or ambiguity between this exhibit and the Contract shall be resolved by giving precedence and effect to the Contract.</w:t>
      </w:r>
    </w:p>
    <w:p w14:paraId="4DDF3D6E" w14:textId="0844724A" w:rsidR="00BC421B" w:rsidRDefault="00BC421B" w:rsidP="00BC421B">
      <w:pPr>
        <w:autoSpaceDE w:val="0"/>
        <w:autoSpaceDN w:val="0"/>
        <w:adjustRightInd w:val="0"/>
        <w:spacing w:after="0" w:line="240" w:lineRule="auto"/>
        <w:rPr>
          <w:rFonts w:ascii="Times New Roman" w:hAnsi="Times New Roman" w:cs="Times New Roman"/>
        </w:rPr>
      </w:pPr>
    </w:p>
    <w:p w14:paraId="44E145BE" w14:textId="113D6118" w:rsidR="00BC421B" w:rsidRDefault="00BC421B" w:rsidP="00BC421B">
      <w:pPr>
        <w:autoSpaceDE w:val="0"/>
        <w:autoSpaceDN w:val="0"/>
        <w:adjustRightInd w:val="0"/>
        <w:spacing w:after="0" w:line="240" w:lineRule="auto"/>
        <w:rPr>
          <w:rFonts w:ascii="Times New Roman" w:hAnsi="Times New Roman" w:cs="Times New Roman"/>
        </w:rPr>
      </w:pPr>
    </w:p>
    <w:p w14:paraId="7AC28BBD" w14:textId="1477D071" w:rsidR="00BC421B" w:rsidRDefault="00BC421B" w:rsidP="00BC421B">
      <w:pPr>
        <w:autoSpaceDE w:val="0"/>
        <w:autoSpaceDN w:val="0"/>
        <w:adjustRightInd w:val="0"/>
        <w:spacing w:after="0" w:line="240" w:lineRule="auto"/>
        <w:rPr>
          <w:rFonts w:ascii="Times New Roman" w:hAnsi="Times New Roman" w:cs="Times New Roman"/>
        </w:rPr>
      </w:pPr>
    </w:p>
    <w:p w14:paraId="53843F6A" w14:textId="1381A079" w:rsidR="00BC421B" w:rsidRDefault="00BC421B" w:rsidP="00BC421B">
      <w:pPr>
        <w:autoSpaceDE w:val="0"/>
        <w:autoSpaceDN w:val="0"/>
        <w:adjustRightInd w:val="0"/>
        <w:spacing w:after="0" w:line="240" w:lineRule="auto"/>
        <w:rPr>
          <w:rFonts w:ascii="Times New Roman" w:hAnsi="Times New Roman" w:cs="Times New Roman"/>
        </w:rPr>
      </w:pPr>
    </w:p>
    <w:p w14:paraId="6EF60910" w14:textId="6FC6931C" w:rsidR="00BC421B" w:rsidRDefault="00BC421B" w:rsidP="00BC421B">
      <w:pPr>
        <w:autoSpaceDE w:val="0"/>
        <w:autoSpaceDN w:val="0"/>
        <w:adjustRightInd w:val="0"/>
        <w:spacing w:after="0" w:line="240" w:lineRule="auto"/>
        <w:rPr>
          <w:rFonts w:ascii="Times New Roman" w:hAnsi="Times New Roman" w:cs="Times New Roman"/>
        </w:rPr>
      </w:pPr>
    </w:p>
    <w:p w14:paraId="30069362" w14:textId="3EAE9425" w:rsidR="00BC421B" w:rsidRPr="00BC421B" w:rsidRDefault="00BC421B" w:rsidP="00BC421B">
      <w:pPr>
        <w:autoSpaceDE w:val="0"/>
        <w:autoSpaceDN w:val="0"/>
        <w:adjustRightInd w:val="0"/>
        <w:spacing w:after="0" w:line="240" w:lineRule="auto"/>
        <w:jc w:val="center"/>
        <w:rPr>
          <w:rFonts w:ascii="Times New Roman" w:eastAsia="Times New Roman" w:hAnsi="Times New Roman" w:cs="Times New Roman"/>
          <w:b/>
          <w:bCs/>
        </w:rPr>
      </w:pPr>
      <w:r>
        <w:rPr>
          <w:rFonts w:ascii="Times New Roman" w:hAnsi="Times New Roman" w:cs="Times New Roman"/>
          <w:b/>
          <w:bCs/>
        </w:rPr>
        <w:t>TBD</w:t>
      </w:r>
    </w:p>
    <w:p w14:paraId="03EF3B86" w14:textId="1E9EF42F" w:rsidR="00BC421B" w:rsidRDefault="00BC421B" w:rsidP="00F0508A">
      <w:pPr>
        <w:spacing w:after="0" w:line="240" w:lineRule="auto"/>
        <w:rPr>
          <w:rFonts w:ascii="Times New Roman" w:eastAsia="Times New Roman" w:hAnsi="Times New Roman" w:cs="Times New Roman"/>
        </w:rPr>
      </w:pPr>
    </w:p>
    <w:p w14:paraId="530A7D26" w14:textId="77777777" w:rsidR="00BC421B" w:rsidRDefault="00BC421B">
      <w:pPr>
        <w:rPr>
          <w:rFonts w:ascii="Times New Roman" w:eastAsia="Times New Roman" w:hAnsi="Times New Roman" w:cs="Times New Roman"/>
        </w:rPr>
      </w:pPr>
      <w:r>
        <w:rPr>
          <w:rFonts w:ascii="Times New Roman" w:eastAsia="Times New Roman" w:hAnsi="Times New Roman" w:cs="Times New Roman"/>
        </w:rPr>
        <w:br w:type="page"/>
      </w:r>
    </w:p>
    <w:p w14:paraId="230C016A" w14:textId="54697B79" w:rsidR="00BC421B" w:rsidRPr="00BC421B" w:rsidRDefault="00BC421B" w:rsidP="00BC421B">
      <w:pPr>
        <w:spacing w:after="0" w:line="240" w:lineRule="auto"/>
        <w:jc w:val="center"/>
        <w:rPr>
          <w:rFonts w:ascii="Times New Roman" w:eastAsia="Times New Roman" w:hAnsi="Times New Roman" w:cs="Times New Roman"/>
          <w:b/>
          <w:bCs/>
          <w:u w:val="single"/>
        </w:rPr>
      </w:pPr>
      <w:bookmarkStart w:id="329" w:name="_Hlk48247825"/>
      <w:r w:rsidRPr="00BC421B">
        <w:rPr>
          <w:rFonts w:ascii="Times New Roman" w:eastAsia="Times New Roman" w:hAnsi="Times New Roman" w:cs="Times New Roman"/>
          <w:b/>
          <w:bCs/>
          <w:u w:val="single"/>
        </w:rPr>
        <w:lastRenderedPageBreak/>
        <w:t>Exhibit C – Service Level Agreements</w:t>
      </w:r>
    </w:p>
    <w:p w14:paraId="4C996B7E" w14:textId="34BDA52E" w:rsidR="00BC421B" w:rsidRPr="00BC421B" w:rsidRDefault="00BC421B" w:rsidP="00F0508A">
      <w:pPr>
        <w:spacing w:after="0" w:line="240" w:lineRule="auto"/>
        <w:rPr>
          <w:rFonts w:ascii="Times New Roman" w:eastAsia="Times New Roman" w:hAnsi="Times New Roman" w:cs="Times New Roman"/>
        </w:rPr>
      </w:pPr>
    </w:p>
    <w:p w14:paraId="790B52E6" w14:textId="77777777" w:rsidR="00BC421B" w:rsidRPr="00BC421B" w:rsidRDefault="00BC421B" w:rsidP="00BC421B">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This document is an exhibit to the Contract, and is deemed to be attached to and incorporated within</w:t>
      </w:r>
    </w:p>
    <w:p w14:paraId="42783E29" w14:textId="77777777" w:rsidR="00BC421B" w:rsidRPr="00BC421B" w:rsidRDefault="00BC421B" w:rsidP="00BC421B">
      <w:pPr>
        <w:autoSpaceDE w:val="0"/>
        <w:autoSpaceDN w:val="0"/>
        <w:adjustRightInd w:val="0"/>
        <w:spacing w:after="0" w:line="240" w:lineRule="auto"/>
        <w:rPr>
          <w:rFonts w:ascii="Times New Roman" w:eastAsia="Times New Roman" w:hAnsi="Times New Roman" w:cs="Times New Roman"/>
        </w:rPr>
      </w:pPr>
      <w:r w:rsidRPr="00BC421B">
        <w:rPr>
          <w:rFonts w:ascii="Times New Roman" w:hAnsi="Times New Roman" w:cs="Times New Roman"/>
        </w:rPr>
        <w:t>the Contract by reference. Any inconsistency, conflict, or ambiguity between this exhibit and the Contract shall be resolved by giving precedence and effect to the Contract.</w:t>
      </w:r>
    </w:p>
    <w:bookmarkEnd w:id="329"/>
    <w:p w14:paraId="2D9C430F" w14:textId="77777777" w:rsidR="00F87376" w:rsidRDefault="00F87376" w:rsidP="00F87376">
      <w:pPr>
        <w:autoSpaceDE w:val="0"/>
        <w:autoSpaceDN w:val="0"/>
        <w:adjustRightInd w:val="0"/>
        <w:spacing w:after="0" w:line="240" w:lineRule="auto"/>
        <w:rPr>
          <w:rFonts w:ascii="Times New Roman" w:hAnsi="Times New Roman" w:cs="Times New Roman"/>
          <w:b/>
          <w:bCs/>
          <w:color w:val="000000"/>
        </w:rPr>
      </w:pPr>
    </w:p>
    <w:p w14:paraId="7983BCFB" w14:textId="72C2935D"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 xml:space="preserve">Service Level Agreement (SLA) </w:t>
      </w:r>
    </w:p>
    <w:p w14:paraId="4DF5DBD3"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Service Level Agreements (SLA) are based on agreed upon service levels that are tracked over the course of the contractual term. The Service Level Agreements are created for the purpose to monitor the performance of the Contractor and the overall contractual agreement. These SLA(s) are represented to identify both qualitative and quantitative information. The Contractor shall monitor and fulfill all associated Service Levels through continuous tracking, Key Performance Indicator Surveys, and State Account Management interaction. </w:t>
      </w:r>
    </w:p>
    <w:p w14:paraId="6BFF0431"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3150C423"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Contractor shall capture these SLAs as designed, and any additional service levels presented from the State over the life of the Contract. In doing so, the Contractor shall facilitate and monitor the performance of all SLAs identified. The Contractor shall tabulate the actual Service Level Agreements and Performance Standards outcomes and present the actual results during each affiliated Quarterly Business Review (QBR). The Contractor will not round up on any numerical numbers, percentages, etc. The data shall not be tabulated as an average; instead the data must be represented as actual statistical information. </w:t>
      </w:r>
    </w:p>
    <w:p w14:paraId="028141C5"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33C4C7E2"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Key Performance Indicator (KPI) is a specific survey submitted to the Using Agency. The intent of the KPI is to obtain real, continuous feedback from the Using Agencies on the Contractor’s management performance, the Contractor’s overall performance, and other identified factors are substance of the KPI. These surveys will be used to measure the growth and progress of the program. The Contractor must reach out to the Using Agency at least on a quarterly basis to ask the Using Agencies to complete the KPI and return. The Contractor shall make the KPI available online. The Using Agencies shall complete and provide their final response to the Contractor. The Contractor shall then compute and report on the results in the Quarterly Business Review. The Contractor shall not round up on any numerical numbers, percentages, etc. The Contractor shall provide all original, supportive documentation to the State Contract Manager. </w:t>
      </w:r>
    </w:p>
    <w:p w14:paraId="1F34EE1D"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4C9FA42E"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SLAs shown in this contract are to be followed during all times of the Contract and should be tabulated and scored based on the Measurement of Services. </w:t>
      </w:r>
    </w:p>
    <w:p w14:paraId="236A43CB"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3EB7765F" w14:textId="1081782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Contractor understands and agrees to the standards of work that are expected to be put forth including, but not limited to on average Sometimes Exceeds Expectations (5) for every SLA. In addition to the other terms and conditions of this Contract, if the State deems that the Contractor has failed to meet any performance standard of an SLA, the State reserves the right to ask the Contractor for a Corrective Action Plan (CAP). The State has the discretion to accept multiple Corrective Action Plans from the Contractor, over the life of the contract, if deemed appropriate. If any of the standards listed below are not met the Contractor must issue the State a Corrective Action Plan per the requirements in the Contract. </w:t>
      </w:r>
    </w:p>
    <w:p w14:paraId="1F44FA1F"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343C4869"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Contractor shall conduct surveys at a minimum of quarterly with the Using Agencies that used their services during the corresponding time period. The questions are listed in below. No questions can be added or deleted without written approval from the State Contract Manager. If the State Contract Manager requests changes be made to any and all of the surveys the Contractor has 15 business days to update all of the surveys or a mutually agreed upon time. </w:t>
      </w:r>
    </w:p>
    <w:p w14:paraId="07B2B31F"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6D8E70F8"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Upon the State’s written request, but no less than once per quarter, the Contractor shall conduct surveys with the Using Agencies; in review of the scope provided by the Contractor. These surveys will have a scale range from 1 to 7 as follows: </w:t>
      </w:r>
    </w:p>
    <w:p w14:paraId="0C90C997"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2992641F"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1=Never Meets Expectations </w:t>
      </w:r>
    </w:p>
    <w:p w14:paraId="7017D0ED"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Rarely Meets Expectations </w:t>
      </w:r>
    </w:p>
    <w:p w14:paraId="5CB701DE"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3=Sometimes Meets Expectations </w:t>
      </w:r>
    </w:p>
    <w:p w14:paraId="73CF7F88"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4=Meets Expectations </w:t>
      </w:r>
    </w:p>
    <w:p w14:paraId="7A5C7518"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5=Sometimes Exceeds Expectations </w:t>
      </w:r>
    </w:p>
    <w:p w14:paraId="4805211D"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6=Frequently Exceeds Expectations </w:t>
      </w:r>
    </w:p>
    <w:p w14:paraId="07D43812"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7=Always Exceeds Expectations. </w:t>
      </w:r>
    </w:p>
    <w:p w14:paraId="7377B88B"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52EF9A91"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N/A= Not Applicable/ Did Not Use These Services (The only score that does not count toward the numerator or denominator when calculating the averages.) </w:t>
      </w:r>
    </w:p>
    <w:p w14:paraId="4D098012"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008312C0"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Service Level Agreements are the work standards the Contractor has agreed to meet, uphold, and be compliant with for the life of the Contract. The Contractor shall survey Using Agencies to gather this information to determine the quality of Service being provided under this agreement. The table identifies the SLA and the survey question that corresponds. The question listed is the question that the Contractor must ask the Using Agency in the survey (KPI). All Using Agencies must be surveyed. The last column lists the corresponding “Performance Standard” or the measurement the Contractor is required to meet or exceed. Each Service Level Agreement must receive an Average of 5 or above.</w:t>
      </w:r>
    </w:p>
    <w:p w14:paraId="3F730BEB"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8"/>
        <w:gridCol w:w="3319"/>
        <w:gridCol w:w="3317"/>
        <w:gridCol w:w="6"/>
      </w:tblGrid>
      <w:tr w:rsidR="00F87376" w14:paraId="10BD2721" w14:textId="77777777" w:rsidTr="009060A2">
        <w:trPr>
          <w:trHeight w:val="255"/>
        </w:trPr>
        <w:tc>
          <w:tcPr>
            <w:tcW w:w="3318"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3B9D0ABE" w14:textId="77777777" w:rsidR="00F87376" w:rsidRDefault="00F87376">
            <w:pPr>
              <w:autoSpaceDE w:val="0"/>
              <w:autoSpaceDN w:val="0"/>
              <w:adjustRightInd w:val="0"/>
              <w:spacing w:after="0" w:line="240" w:lineRule="auto"/>
              <w:rPr>
                <w:rFonts w:ascii="Times New Roman" w:hAnsi="Times New Roman" w:cs="Times New Roman"/>
                <w:color w:val="FFFFFF"/>
              </w:rPr>
            </w:pPr>
            <w:r>
              <w:rPr>
                <w:rFonts w:ascii="Times New Roman" w:hAnsi="Times New Roman" w:cs="Times New Roman"/>
                <w:b/>
                <w:bCs/>
              </w:rPr>
              <w:t>Service Level Agreement</w:t>
            </w:r>
          </w:p>
        </w:tc>
        <w:tc>
          <w:tcPr>
            <w:tcW w:w="3319"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12B1EE32" w14:textId="77777777" w:rsidR="00F87376" w:rsidRDefault="00F87376">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Survey Question</w:t>
            </w:r>
          </w:p>
        </w:tc>
        <w:tc>
          <w:tcPr>
            <w:tcW w:w="3323"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4F0BBF77" w14:textId="77777777" w:rsidR="00F87376" w:rsidRDefault="00F87376">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Performance Standard</w:t>
            </w:r>
          </w:p>
        </w:tc>
      </w:tr>
      <w:tr w:rsidR="00F87376" w14:paraId="6487567A" w14:textId="77777777" w:rsidTr="009060A2">
        <w:trPr>
          <w:trHeight w:val="230"/>
        </w:trPr>
        <w:tc>
          <w:tcPr>
            <w:tcW w:w="3318" w:type="dxa"/>
            <w:tcBorders>
              <w:top w:val="single" w:sz="4" w:space="0" w:color="auto"/>
              <w:left w:val="single" w:sz="4" w:space="0" w:color="auto"/>
              <w:bottom w:val="single" w:sz="4" w:space="0" w:color="auto"/>
              <w:right w:val="single" w:sz="4" w:space="0" w:color="auto"/>
            </w:tcBorders>
          </w:tcPr>
          <w:p w14:paraId="3B96AEEE" w14:textId="64087968" w:rsidR="00E30825"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Catalog Accessibility</w:t>
            </w:r>
          </w:p>
        </w:tc>
        <w:tc>
          <w:tcPr>
            <w:tcW w:w="3319" w:type="dxa"/>
            <w:tcBorders>
              <w:top w:val="single" w:sz="4" w:space="0" w:color="auto"/>
              <w:left w:val="single" w:sz="4" w:space="0" w:color="auto"/>
              <w:bottom w:val="single" w:sz="4" w:space="0" w:color="auto"/>
              <w:right w:val="single" w:sz="4" w:space="0" w:color="auto"/>
            </w:tcBorders>
          </w:tcPr>
          <w:p w14:paraId="08293841" w14:textId="3A94D9D5"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do you rate the accessibility of the Contractor’s Online Catalog?</w:t>
            </w:r>
          </w:p>
        </w:tc>
        <w:tc>
          <w:tcPr>
            <w:tcW w:w="3323" w:type="dxa"/>
            <w:gridSpan w:val="2"/>
            <w:tcBorders>
              <w:top w:val="single" w:sz="4" w:space="0" w:color="auto"/>
              <w:left w:val="single" w:sz="4" w:space="0" w:color="auto"/>
              <w:bottom w:val="single" w:sz="4" w:space="0" w:color="auto"/>
              <w:right w:val="single" w:sz="4" w:space="0" w:color="auto"/>
            </w:tcBorders>
          </w:tcPr>
          <w:p w14:paraId="305FC14C" w14:textId="34BFB312"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05154B6F" w14:textId="77777777" w:rsidTr="009060A2">
        <w:trPr>
          <w:trHeight w:val="229"/>
        </w:trPr>
        <w:tc>
          <w:tcPr>
            <w:tcW w:w="3318" w:type="dxa"/>
            <w:tcBorders>
              <w:top w:val="single" w:sz="4" w:space="0" w:color="auto"/>
              <w:left w:val="single" w:sz="4" w:space="0" w:color="auto"/>
              <w:bottom w:val="single" w:sz="4" w:space="0" w:color="auto"/>
              <w:right w:val="single" w:sz="4" w:space="0" w:color="auto"/>
            </w:tcBorders>
          </w:tcPr>
          <w:p w14:paraId="370D664E" w14:textId="4B1A5EE3"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Fill Rate of Market Basket Items</w:t>
            </w:r>
          </w:p>
        </w:tc>
        <w:tc>
          <w:tcPr>
            <w:tcW w:w="3319" w:type="dxa"/>
            <w:tcBorders>
              <w:top w:val="single" w:sz="4" w:space="0" w:color="auto"/>
              <w:left w:val="single" w:sz="4" w:space="0" w:color="auto"/>
              <w:bottom w:val="single" w:sz="4" w:space="0" w:color="auto"/>
              <w:right w:val="single" w:sz="4" w:space="0" w:color="auto"/>
            </w:tcBorders>
          </w:tcPr>
          <w:p w14:paraId="4D783D19" w14:textId="63B6B819"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do you rate the Contractors ability to provide Market Basket Items?</w:t>
            </w:r>
          </w:p>
        </w:tc>
        <w:tc>
          <w:tcPr>
            <w:tcW w:w="3323" w:type="dxa"/>
            <w:gridSpan w:val="2"/>
            <w:tcBorders>
              <w:top w:val="single" w:sz="4" w:space="0" w:color="auto"/>
              <w:left w:val="single" w:sz="4" w:space="0" w:color="auto"/>
              <w:bottom w:val="single" w:sz="4" w:space="0" w:color="auto"/>
              <w:right w:val="single" w:sz="4" w:space="0" w:color="auto"/>
            </w:tcBorders>
          </w:tcPr>
          <w:p w14:paraId="18CCD508" w14:textId="438EC9F4"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5EAEDF6B" w14:textId="77777777" w:rsidTr="009060A2">
        <w:trPr>
          <w:trHeight w:val="356"/>
        </w:trPr>
        <w:tc>
          <w:tcPr>
            <w:tcW w:w="3318" w:type="dxa"/>
            <w:tcBorders>
              <w:top w:val="single" w:sz="4" w:space="0" w:color="auto"/>
              <w:left w:val="single" w:sz="4" w:space="0" w:color="auto"/>
              <w:bottom w:val="single" w:sz="4" w:space="0" w:color="auto"/>
              <w:right w:val="single" w:sz="4" w:space="0" w:color="auto"/>
            </w:tcBorders>
          </w:tcPr>
          <w:p w14:paraId="1CFB854B" w14:textId="6DED7EE2"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Fill Rate of Non-Market Basket Items</w:t>
            </w:r>
          </w:p>
        </w:tc>
        <w:tc>
          <w:tcPr>
            <w:tcW w:w="3319" w:type="dxa"/>
            <w:tcBorders>
              <w:top w:val="single" w:sz="4" w:space="0" w:color="auto"/>
              <w:left w:val="single" w:sz="4" w:space="0" w:color="auto"/>
              <w:bottom w:val="single" w:sz="4" w:space="0" w:color="auto"/>
              <w:right w:val="single" w:sz="4" w:space="0" w:color="auto"/>
            </w:tcBorders>
          </w:tcPr>
          <w:p w14:paraId="2F3B1B77" w14:textId="4CC604C0"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do you rate the Contractor’s ability to provide Non-Market Basket Items?</w:t>
            </w:r>
          </w:p>
        </w:tc>
        <w:tc>
          <w:tcPr>
            <w:tcW w:w="3323" w:type="dxa"/>
            <w:gridSpan w:val="2"/>
            <w:tcBorders>
              <w:top w:val="single" w:sz="4" w:space="0" w:color="auto"/>
              <w:left w:val="single" w:sz="4" w:space="0" w:color="auto"/>
              <w:bottom w:val="single" w:sz="4" w:space="0" w:color="auto"/>
              <w:right w:val="single" w:sz="4" w:space="0" w:color="auto"/>
            </w:tcBorders>
          </w:tcPr>
          <w:p w14:paraId="099971C9" w14:textId="4772BCC7"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504DDED2" w14:textId="77777777" w:rsidTr="009060A2">
        <w:trPr>
          <w:trHeight w:val="230"/>
        </w:trPr>
        <w:tc>
          <w:tcPr>
            <w:tcW w:w="3318" w:type="dxa"/>
            <w:tcBorders>
              <w:top w:val="single" w:sz="4" w:space="0" w:color="auto"/>
              <w:left w:val="single" w:sz="4" w:space="0" w:color="auto"/>
              <w:bottom w:val="single" w:sz="4" w:space="0" w:color="auto"/>
              <w:right w:val="single" w:sz="4" w:space="0" w:color="auto"/>
            </w:tcBorders>
          </w:tcPr>
          <w:p w14:paraId="75BDFCEF" w14:textId="01261583"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Pricing Accuracy</w:t>
            </w:r>
          </w:p>
        </w:tc>
        <w:tc>
          <w:tcPr>
            <w:tcW w:w="3319" w:type="dxa"/>
            <w:tcBorders>
              <w:top w:val="single" w:sz="4" w:space="0" w:color="auto"/>
              <w:left w:val="single" w:sz="4" w:space="0" w:color="auto"/>
              <w:bottom w:val="single" w:sz="4" w:space="0" w:color="auto"/>
              <w:right w:val="single" w:sz="4" w:space="0" w:color="auto"/>
            </w:tcBorders>
          </w:tcPr>
          <w:p w14:paraId="749380E0" w14:textId="71642D2D"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How </w:t>
            </w:r>
            <w:r w:rsidR="00941AFD">
              <w:rPr>
                <w:rFonts w:ascii="Times New Roman" w:hAnsi="Times New Roman" w:cs="Times New Roman"/>
                <w:color w:val="000000"/>
              </w:rPr>
              <w:t xml:space="preserve">would you rate the Contractor’s invoice accuracy as it relates to pricing? </w:t>
            </w:r>
          </w:p>
        </w:tc>
        <w:tc>
          <w:tcPr>
            <w:tcW w:w="3323" w:type="dxa"/>
            <w:gridSpan w:val="2"/>
            <w:tcBorders>
              <w:top w:val="single" w:sz="4" w:space="0" w:color="auto"/>
              <w:left w:val="single" w:sz="4" w:space="0" w:color="auto"/>
              <w:bottom w:val="single" w:sz="4" w:space="0" w:color="auto"/>
              <w:right w:val="single" w:sz="4" w:space="0" w:color="auto"/>
            </w:tcBorders>
          </w:tcPr>
          <w:p w14:paraId="59C40703" w14:textId="49B297E6"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1683AFBC" w14:textId="77777777" w:rsidTr="009060A2">
        <w:trPr>
          <w:trHeight w:val="230"/>
        </w:trPr>
        <w:tc>
          <w:tcPr>
            <w:tcW w:w="3318" w:type="dxa"/>
            <w:tcBorders>
              <w:top w:val="single" w:sz="4" w:space="0" w:color="auto"/>
              <w:left w:val="single" w:sz="4" w:space="0" w:color="auto"/>
              <w:bottom w:val="single" w:sz="4" w:space="0" w:color="auto"/>
              <w:right w:val="single" w:sz="4" w:space="0" w:color="auto"/>
            </w:tcBorders>
          </w:tcPr>
          <w:p w14:paraId="566A0B3C" w14:textId="2B90CD87" w:rsidR="00E30825"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Delivery Turnaround Time</w:t>
            </w:r>
          </w:p>
        </w:tc>
        <w:tc>
          <w:tcPr>
            <w:tcW w:w="3319" w:type="dxa"/>
            <w:tcBorders>
              <w:top w:val="single" w:sz="4" w:space="0" w:color="auto"/>
              <w:left w:val="single" w:sz="4" w:space="0" w:color="auto"/>
              <w:bottom w:val="single" w:sz="4" w:space="0" w:color="auto"/>
              <w:right w:val="single" w:sz="4" w:space="0" w:color="auto"/>
            </w:tcBorders>
          </w:tcPr>
          <w:p w14:paraId="08FB35E8" w14:textId="17AADED4"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would you rate the Contractor’s product delivery?</w:t>
            </w:r>
          </w:p>
        </w:tc>
        <w:tc>
          <w:tcPr>
            <w:tcW w:w="3323" w:type="dxa"/>
            <w:gridSpan w:val="2"/>
            <w:tcBorders>
              <w:top w:val="single" w:sz="4" w:space="0" w:color="auto"/>
              <w:left w:val="single" w:sz="4" w:space="0" w:color="auto"/>
              <w:bottom w:val="single" w:sz="4" w:space="0" w:color="auto"/>
              <w:right w:val="single" w:sz="4" w:space="0" w:color="auto"/>
            </w:tcBorders>
          </w:tcPr>
          <w:p w14:paraId="284FBFF4" w14:textId="101E2329"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690323BE" w14:textId="77777777" w:rsidTr="009060A2">
        <w:trPr>
          <w:gridAfter w:val="1"/>
          <w:wAfter w:w="6" w:type="dxa"/>
          <w:trHeight w:val="482"/>
        </w:trPr>
        <w:tc>
          <w:tcPr>
            <w:tcW w:w="3318" w:type="dxa"/>
            <w:tcBorders>
              <w:top w:val="single" w:sz="4" w:space="0" w:color="auto"/>
              <w:left w:val="single" w:sz="4" w:space="0" w:color="auto"/>
              <w:bottom w:val="single" w:sz="4" w:space="0" w:color="auto"/>
              <w:right w:val="single" w:sz="4" w:space="0" w:color="auto"/>
            </w:tcBorders>
          </w:tcPr>
          <w:p w14:paraId="26279900" w14:textId="63BABB3B"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Problem Resolution</w:t>
            </w:r>
          </w:p>
        </w:tc>
        <w:tc>
          <w:tcPr>
            <w:tcW w:w="3319" w:type="dxa"/>
            <w:tcBorders>
              <w:top w:val="single" w:sz="4" w:space="0" w:color="auto"/>
              <w:left w:val="single" w:sz="4" w:space="0" w:color="auto"/>
              <w:bottom w:val="single" w:sz="4" w:space="0" w:color="auto"/>
              <w:right w:val="single" w:sz="4" w:space="0" w:color="auto"/>
            </w:tcBorders>
          </w:tcPr>
          <w:p w14:paraId="58254BD9" w14:textId="72692317"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How would you rate the Contractor’s responsiveness </w:t>
            </w:r>
            <w:r w:rsidR="00941AFD">
              <w:rPr>
                <w:rFonts w:ascii="Times New Roman" w:hAnsi="Times New Roman" w:cs="Times New Roman"/>
                <w:color w:val="000000"/>
              </w:rPr>
              <w:t>to issues?</w:t>
            </w:r>
          </w:p>
        </w:tc>
        <w:tc>
          <w:tcPr>
            <w:tcW w:w="3317" w:type="dxa"/>
            <w:tcBorders>
              <w:top w:val="single" w:sz="4" w:space="0" w:color="auto"/>
              <w:left w:val="single" w:sz="4" w:space="0" w:color="auto"/>
              <w:bottom w:val="single" w:sz="4" w:space="0" w:color="auto"/>
              <w:right w:val="single" w:sz="4" w:space="0" w:color="auto"/>
            </w:tcBorders>
          </w:tcPr>
          <w:p w14:paraId="29DB9C2D" w14:textId="42A20ADB"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bl>
    <w:p w14:paraId="7D623902" w14:textId="77777777" w:rsidR="00F87376" w:rsidRDefault="00F87376" w:rsidP="00F87376">
      <w:pPr>
        <w:jc w:val="center"/>
        <w:rPr>
          <w:rFonts w:ascii="Times New Roman" w:hAnsi="Times New Roman" w:cs="Times New Roman"/>
          <w:b/>
          <w:u w:val="single"/>
        </w:rPr>
      </w:pPr>
    </w:p>
    <w:p w14:paraId="3C320394" w14:textId="77777777" w:rsidR="00F87376" w:rsidRDefault="00F87376" w:rsidP="00F87376">
      <w:pPr>
        <w:jc w:val="center"/>
        <w:rPr>
          <w:rFonts w:ascii="Times New Roman" w:hAnsi="Times New Roman" w:cs="Times New Roman"/>
          <w:b/>
          <w:u w:val="single"/>
        </w:rPr>
      </w:pPr>
    </w:p>
    <w:p w14:paraId="6A769878" w14:textId="44CE3DDD" w:rsidR="00F87376" w:rsidRDefault="00F87376" w:rsidP="00F0508A">
      <w:pPr>
        <w:spacing w:after="0" w:line="240" w:lineRule="auto"/>
        <w:rPr>
          <w:rFonts w:ascii="Times New Roman" w:eastAsia="Times New Roman" w:hAnsi="Times New Roman" w:cs="Times New Roman"/>
        </w:rPr>
      </w:pPr>
    </w:p>
    <w:p w14:paraId="37282060" w14:textId="77777777" w:rsidR="00F87376" w:rsidRDefault="00F87376">
      <w:pPr>
        <w:rPr>
          <w:rFonts w:ascii="Times New Roman" w:eastAsia="Times New Roman" w:hAnsi="Times New Roman" w:cs="Times New Roman"/>
        </w:rPr>
      </w:pPr>
      <w:r>
        <w:rPr>
          <w:rFonts w:ascii="Times New Roman" w:eastAsia="Times New Roman" w:hAnsi="Times New Roman" w:cs="Times New Roman"/>
        </w:rPr>
        <w:br w:type="page"/>
      </w:r>
    </w:p>
    <w:p w14:paraId="721D6DB0" w14:textId="7C2D87F8" w:rsidR="00F87376" w:rsidRPr="00BC421B" w:rsidRDefault="00F87376" w:rsidP="00F87376">
      <w:pPr>
        <w:spacing w:after="0" w:line="240" w:lineRule="auto"/>
        <w:jc w:val="center"/>
        <w:rPr>
          <w:rFonts w:ascii="Times New Roman" w:eastAsia="Times New Roman" w:hAnsi="Times New Roman" w:cs="Times New Roman"/>
          <w:b/>
          <w:bCs/>
          <w:u w:val="single"/>
        </w:rPr>
      </w:pPr>
      <w:r w:rsidRPr="00BC421B">
        <w:rPr>
          <w:rFonts w:ascii="Times New Roman" w:eastAsia="Times New Roman" w:hAnsi="Times New Roman" w:cs="Times New Roman"/>
          <w:b/>
          <w:bCs/>
          <w:u w:val="single"/>
        </w:rPr>
        <w:lastRenderedPageBreak/>
        <w:t xml:space="preserve">Exhibit </w:t>
      </w:r>
      <w:r>
        <w:rPr>
          <w:rFonts w:ascii="Times New Roman" w:eastAsia="Times New Roman" w:hAnsi="Times New Roman" w:cs="Times New Roman"/>
          <w:b/>
          <w:bCs/>
          <w:u w:val="single"/>
        </w:rPr>
        <w:t>D</w:t>
      </w:r>
      <w:r w:rsidRPr="00BC421B">
        <w:rPr>
          <w:rFonts w:ascii="Times New Roman" w:eastAsia="Times New Roman" w:hAnsi="Times New Roman" w:cs="Times New Roman"/>
          <w:b/>
          <w:bCs/>
          <w:u w:val="single"/>
        </w:rPr>
        <w:t xml:space="preserve"> – </w:t>
      </w:r>
      <w:r>
        <w:rPr>
          <w:rFonts w:ascii="Times New Roman" w:eastAsia="Times New Roman" w:hAnsi="Times New Roman" w:cs="Times New Roman"/>
          <w:b/>
          <w:bCs/>
          <w:u w:val="single"/>
        </w:rPr>
        <w:t>Performance Metrics</w:t>
      </w:r>
    </w:p>
    <w:p w14:paraId="6E05EFC5" w14:textId="77777777" w:rsidR="00F87376" w:rsidRPr="00BC421B" w:rsidRDefault="00F87376" w:rsidP="00F87376">
      <w:pPr>
        <w:spacing w:after="0" w:line="240" w:lineRule="auto"/>
        <w:rPr>
          <w:rFonts w:ascii="Times New Roman" w:eastAsia="Times New Roman" w:hAnsi="Times New Roman" w:cs="Times New Roman"/>
        </w:rPr>
      </w:pPr>
    </w:p>
    <w:p w14:paraId="74CC5C10" w14:textId="77777777" w:rsidR="00F87376" w:rsidRPr="00BC421B" w:rsidRDefault="00F87376" w:rsidP="00F87376">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This document is an exhibit to the Contract, and is deemed to be attached to and incorporated within</w:t>
      </w:r>
    </w:p>
    <w:p w14:paraId="5EF4C99F" w14:textId="77777777" w:rsidR="00F87376" w:rsidRPr="00BC421B" w:rsidRDefault="00F87376" w:rsidP="00F87376">
      <w:pPr>
        <w:autoSpaceDE w:val="0"/>
        <w:autoSpaceDN w:val="0"/>
        <w:adjustRightInd w:val="0"/>
        <w:spacing w:after="0" w:line="240" w:lineRule="auto"/>
        <w:rPr>
          <w:rFonts w:ascii="Times New Roman" w:eastAsia="Times New Roman" w:hAnsi="Times New Roman" w:cs="Times New Roman"/>
        </w:rPr>
      </w:pPr>
      <w:r w:rsidRPr="00BC421B">
        <w:rPr>
          <w:rFonts w:ascii="Times New Roman" w:hAnsi="Times New Roman" w:cs="Times New Roman"/>
        </w:rPr>
        <w:t>the Contract by reference. Any inconsistency, conflict, or ambiguity between this exhibit and the Contract shall be resolved by giving precedence and effect to the Contract.</w:t>
      </w:r>
    </w:p>
    <w:p w14:paraId="2A11FE42" w14:textId="77777777" w:rsidR="00F87376" w:rsidRDefault="00F87376" w:rsidP="00F87376">
      <w:pPr>
        <w:autoSpaceDE w:val="0"/>
        <w:autoSpaceDN w:val="0"/>
        <w:adjustRightInd w:val="0"/>
        <w:spacing w:after="0" w:line="240" w:lineRule="auto"/>
        <w:rPr>
          <w:rFonts w:ascii="Times New Roman" w:hAnsi="Times New Roman" w:cs="Times New Roman"/>
          <w:b/>
          <w:bCs/>
          <w:color w:val="000000"/>
        </w:rPr>
      </w:pPr>
    </w:p>
    <w:p w14:paraId="128F043A" w14:textId="72971BCA"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 xml:space="preserve">Performance Metric </w:t>
      </w:r>
    </w:p>
    <w:p w14:paraId="13A1EC8E" w14:textId="03777A26"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sidR="00D363B2">
        <w:rPr>
          <w:rFonts w:ascii="Times New Roman" w:hAnsi="Times New Roman" w:cs="Times New Roman"/>
          <w:color w:val="000000"/>
        </w:rPr>
        <w:t>performance</w:t>
      </w:r>
      <w:r>
        <w:rPr>
          <w:rFonts w:ascii="Times New Roman" w:hAnsi="Times New Roman" w:cs="Times New Roman"/>
          <w:color w:val="000000"/>
        </w:rPr>
        <w:t xml:space="preserve"> metric is a measure of an organization’s activities and performance. Performance metrics should support a range of stakeholder needs from customers, shareholders to employees. They are created for the purpose to monitor the performance of the Contractor and the overall contractual agreement. These are represented to identify both qualitative and quantitative information. The Contractor shall monitor and fulfill all associated Performance Metrics. </w:t>
      </w:r>
    </w:p>
    <w:p w14:paraId="45FCC200"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0CAB5F9B"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Contractor shall capture these metrics as designed, and any additional metric presented from the State over the life of the Contract. In doing so, the Contractor shall facilitate and monitor the performance of all Performance Metrics</w:t>
      </w:r>
      <w:r>
        <w:rPr>
          <w:rFonts w:ascii="Times New Roman" w:hAnsi="Times New Roman" w:cs="Times New Roman"/>
          <w:b/>
          <w:bCs/>
          <w:color w:val="000000"/>
        </w:rPr>
        <w:t xml:space="preserve">. </w:t>
      </w:r>
      <w:r>
        <w:rPr>
          <w:rFonts w:ascii="Times New Roman" w:hAnsi="Times New Roman" w:cs="Times New Roman"/>
          <w:color w:val="000000"/>
        </w:rPr>
        <w:t xml:space="preserve">The Contractor shall tabulate the actual Performance Metrics outcome and present the actual results during each affiliated Quarterly Business Review (QBR). The Contractor shall not round up on any numerical numbers, percentages, etc. The data shall not be tabulated as an average; instead the data must be represented as actual statistical information. </w:t>
      </w:r>
    </w:p>
    <w:p w14:paraId="257F7C7A"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26D70C85" w14:textId="2B23B8F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 addition to the other terms and conditions of this Contract, if the State deems that the Contractor has failed to meet any performance standard of a Performance Metric, the State reserves the right to ask the Contractor for a Corrective Action Plan (CAP). The State has the discretion to accept multiple </w:t>
      </w:r>
      <w:r w:rsidR="00D363B2">
        <w:rPr>
          <w:rFonts w:ascii="Times New Roman" w:hAnsi="Times New Roman" w:cs="Times New Roman"/>
          <w:color w:val="000000"/>
        </w:rPr>
        <w:t>C</w:t>
      </w:r>
      <w:r>
        <w:rPr>
          <w:rFonts w:ascii="Times New Roman" w:hAnsi="Times New Roman" w:cs="Times New Roman"/>
          <w:color w:val="000000"/>
        </w:rPr>
        <w:t xml:space="preserve">APs from the Contractor, over the life of the contract, if deemed appropriate. </w:t>
      </w:r>
    </w:p>
    <w:p w14:paraId="230806A3" w14:textId="77777777" w:rsidR="00F87376" w:rsidRDefault="00F87376" w:rsidP="00F87376">
      <w:pPr>
        <w:pStyle w:val="NoSpacing"/>
        <w:rPr>
          <w:rFonts w:ascii="Times New Roman" w:hAnsi="Times New Roman"/>
        </w:rPr>
      </w:pPr>
    </w:p>
    <w:p w14:paraId="05F35729" w14:textId="77777777" w:rsidR="00F87376" w:rsidRDefault="00F87376" w:rsidP="00F87376">
      <w:pPr>
        <w:pStyle w:val="NoSpacing"/>
        <w:rPr>
          <w:rFonts w:ascii="Times New Roman" w:hAnsi="Times New Roman"/>
        </w:rPr>
      </w:pPr>
      <w:r>
        <w:rPr>
          <w:rFonts w:ascii="Times New Roman" w:hAnsi="Times New Roman"/>
        </w:rPr>
        <w:t>T</w:t>
      </w:r>
      <w:r>
        <w:rPr>
          <w:rFonts w:ascii="Times New Roman" w:hAnsi="Times New Roman" w:cs="Times New Roman"/>
        </w:rPr>
        <w:t>he Contractor shall have (5) business days to provide a CAP detailing the actionable cure for remedying the issue or issues of each performance metric in need of correction as set forth in the aforementioned notice. Upon CAP receipt, the State shall review and advise of any questions. If the State has no objections to the plan, the plan shall be implemented within (24) hours of written notification to the Contractor of the State’s acceptance.  From that point, the Contractor has the mutually agreed upon timeline to cure the issues.</w:t>
      </w:r>
    </w:p>
    <w:p w14:paraId="63637F5B" w14:textId="77777777" w:rsidR="00F87376" w:rsidRDefault="00F87376" w:rsidP="00F87376">
      <w:pPr>
        <w:pStyle w:val="NoSpacing"/>
        <w:rPr>
          <w:rFonts w:ascii="Times New Roman" w:hAnsi="Times New Roman" w:cs="Times New Roman"/>
        </w:rPr>
      </w:pPr>
    </w:p>
    <w:p w14:paraId="7B19C07D" w14:textId="77777777" w:rsidR="00F87376" w:rsidRDefault="00F87376" w:rsidP="00F87376">
      <w:pPr>
        <w:rPr>
          <w:rFonts w:ascii="Times New Roman" w:eastAsia="Calibri" w:hAnsi="Times New Roman" w:cs="Times New Roman"/>
        </w:rPr>
      </w:pPr>
      <w:r>
        <w:rPr>
          <w:rFonts w:ascii="Times New Roman" w:eastAsia="Calibri" w:hAnsi="Times New Roman" w:cs="Times New Roman"/>
        </w:rPr>
        <w:t>If the issue(s) associated with the CAP are not resolved within the proposed cure period, the State may assess the financial consequences as shown in the chart below.  Upon a fourth failure, the State has the right to invoke the Termination for Default clause.</w:t>
      </w:r>
    </w:p>
    <w:p w14:paraId="55DFA3AF" w14:textId="09EE0605" w:rsidR="00F87376" w:rsidRPr="00096F2F" w:rsidRDefault="00F87376" w:rsidP="00F87376">
      <w:pPr>
        <w:rPr>
          <w:rFonts w:ascii="Times New Roman" w:eastAsia="Calibri" w:hAnsi="Times New Roman" w:cs="Times New Roman"/>
        </w:rPr>
      </w:pPr>
      <w:r>
        <w:rPr>
          <w:rFonts w:ascii="Times New Roman" w:eastAsia="Calibri" w:hAnsi="Times New Roman" w:cs="Times New Roman"/>
        </w:rPr>
        <w:t xml:space="preserve">The financial consequences will be paid via check made out to the Indiana Department of Administration within 30 calendar </w:t>
      </w:r>
      <w:r w:rsidRPr="00096F2F">
        <w:rPr>
          <w:rFonts w:ascii="Times New Roman" w:eastAsia="Calibri" w:hAnsi="Times New Roman" w:cs="Times New Roman"/>
        </w:rPr>
        <w:t xml:space="preserve">days after the end of the applicable cure period set forth in the CAP. These consequences are individually assessed for failures over each three-month (quarterly) period beginning with the second </w:t>
      </w:r>
      <w:r w:rsidR="009060A2" w:rsidRPr="00096F2F">
        <w:rPr>
          <w:rFonts w:ascii="Times New Roman" w:eastAsia="Calibri" w:hAnsi="Times New Roman" w:cs="Times New Roman"/>
        </w:rPr>
        <w:t>3-month</w:t>
      </w:r>
      <w:r w:rsidRPr="00096F2F">
        <w:rPr>
          <w:rFonts w:ascii="Times New Roman" w:eastAsia="Calibri" w:hAnsi="Times New Roman" w:cs="Times New Roman"/>
        </w:rPr>
        <w:t xml:space="preserve"> period and every 3 months thereafter.</w:t>
      </w:r>
    </w:p>
    <w:p w14:paraId="12B1323A"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While the State does not directly pay the Contractor for its services under this Contract, the</w:t>
      </w:r>
    </w:p>
    <w:p w14:paraId="32E093F1"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State nonetheless dedicates its resources to the management and success of the programs</w:t>
      </w:r>
    </w:p>
    <w:p w14:paraId="6C985938"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enabled by this Contract. Accordingly, if the Contractor provides diminished services under this</w:t>
      </w:r>
    </w:p>
    <w:p w14:paraId="2BA39CED" w14:textId="0D2B2DD0"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 xml:space="preserve">Contract the State must direct </w:t>
      </w:r>
      <w:r w:rsidR="009060A2">
        <w:rPr>
          <w:rFonts w:ascii="Times New Roman" w:hAnsi="Times New Roman" w:cs="Times New Roman"/>
        </w:rPr>
        <w:t xml:space="preserve">additional </w:t>
      </w:r>
      <w:r w:rsidRPr="00096F2F">
        <w:rPr>
          <w:rFonts w:ascii="Times New Roman" w:hAnsi="Times New Roman" w:cs="Times New Roman"/>
        </w:rPr>
        <w:t>resources to the management thereof. In an effort to</w:t>
      </w:r>
    </w:p>
    <w:p w14:paraId="3EC7F302"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recompense the State for these resources, the Contractor and the State agree to the</w:t>
      </w:r>
    </w:p>
    <w:p w14:paraId="17C27570" w14:textId="4139C2EC" w:rsidR="00D363B2"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administrative fees outlined in this section.</w:t>
      </w:r>
    </w:p>
    <w:p w14:paraId="5FF7ADE6" w14:textId="77777777" w:rsidR="00184D7E" w:rsidRPr="00096F2F" w:rsidRDefault="00184D7E" w:rsidP="00D363B2">
      <w:pPr>
        <w:autoSpaceDE w:val="0"/>
        <w:autoSpaceDN w:val="0"/>
        <w:adjustRightInd w:val="0"/>
        <w:spacing w:after="0" w:line="240" w:lineRule="auto"/>
        <w:rPr>
          <w:rFonts w:ascii="Times New Roman" w:hAnsi="Times New Roman" w:cs="Times New Roman"/>
        </w:rPr>
      </w:pPr>
    </w:p>
    <w:p w14:paraId="1A1FF7C5"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The Contractor’s performance is more critical in some areas than others. Accordingly, the</w:t>
      </w:r>
    </w:p>
    <w:p w14:paraId="57710F3D"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Contractor and State agree that certain performance lapses on the part of the Contractor cause</w:t>
      </w:r>
    </w:p>
    <w:p w14:paraId="27628CB9"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lastRenderedPageBreak/>
        <w:t>more damages to the State than other lapses. These performance areas are divided below into</w:t>
      </w:r>
    </w:p>
    <w:p w14:paraId="0ABD6ED3"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“Important” and “Critical” performance areas, and the parties agree to this classification.</w:t>
      </w:r>
    </w:p>
    <w:p w14:paraId="2051516C"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The State requires the Contractor to timely remedy its performance lapses. If the Contractor’s</w:t>
      </w:r>
    </w:p>
    <w:p w14:paraId="6AAD5B9F"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performance lapses are not timely corrected the State shall incur additional damage until lapses</w:t>
      </w:r>
    </w:p>
    <w:p w14:paraId="17A0D63B"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are remedied. Accordingly, the parties agree that, as detailed below, the administrative fees</w:t>
      </w:r>
    </w:p>
    <w:p w14:paraId="10474564"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contemplated below shall continue to accrue as detailed until the underlying performance lapse</w:t>
      </w:r>
    </w:p>
    <w:p w14:paraId="193DCA66"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is remedied. Under no circumstances will Contractor’s monthly aggregate liability for any and all</w:t>
      </w:r>
    </w:p>
    <w:p w14:paraId="418FF69F" w14:textId="5B105D3B"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 xml:space="preserve">Administrative Fees assessed against Contractor under the Contract exceed the sum of </w:t>
      </w:r>
      <w:r w:rsidR="00184D7E">
        <w:rPr>
          <w:rFonts w:ascii="Times New Roman" w:hAnsi="Times New Roman" w:cs="Times New Roman"/>
        </w:rPr>
        <w:t xml:space="preserve">five </w:t>
      </w:r>
      <w:r w:rsidRPr="00096F2F">
        <w:rPr>
          <w:rFonts w:ascii="Times New Roman" w:hAnsi="Times New Roman" w:cs="Times New Roman"/>
        </w:rPr>
        <w:t>thousand dollars ($5,000.00) per month.</w:t>
      </w:r>
    </w:p>
    <w:p w14:paraId="7C5065D6" w14:textId="77777777" w:rsidR="00096F2F" w:rsidRPr="00096F2F" w:rsidRDefault="00096F2F" w:rsidP="00D363B2">
      <w:pPr>
        <w:autoSpaceDE w:val="0"/>
        <w:autoSpaceDN w:val="0"/>
        <w:adjustRightInd w:val="0"/>
        <w:spacing w:after="0" w:line="240" w:lineRule="auto"/>
        <w:rPr>
          <w:rFonts w:ascii="Times New Roman" w:hAnsi="Times New Roman" w:cs="Times New Roman"/>
        </w:rPr>
      </w:pPr>
    </w:p>
    <w:p w14:paraId="090BA989" w14:textId="34C17273"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Verification of Contractor’s success or failure to achieve Performance Metrics may be performed</w:t>
      </w:r>
    </w:p>
    <w:p w14:paraId="67124ADA" w14:textId="7B1A2EA0" w:rsidR="00D363B2" w:rsidRDefault="00D363B2" w:rsidP="00184D7E">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by the State or a designated State contractor.</w:t>
      </w:r>
      <w:r w:rsidR="00184D7E">
        <w:rPr>
          <w:rFonts w:ascii="Times New Roman" w:hAnsi="Times New Roman" w:cs="Times New Roman"/>
        </w:rPr>
        <w:t xml:space="preserve">  </w:t>
      </w:r>
      <w:r w:rsidRPr="00096F2F">
        <w:rPr>
          <w:rFonts w:ascii="Times New Roman" w:hAnsi="Times New Roman" w:cs="Times New Roman"/>
        </w:rPr>
        <w:t>Within the first five days of each calendar month, the Contractor shall issue a check payable to</w:t>
      </w:r>
      <w:r w:rsidR="00184D7E">
        <w:rPr>
          <w:rFonts w:ascii="Times New Roman" w:hAnsi="Times New Roman" w:cs="Times New Roman"/>
        </w:rPr>
        <w:t xml:space="preserve"> </w:t>
      </w:r>
      <w:r w:rsidRPr="00096F2F">
        <w:rPr>
          <w:rFonts w:ascii="Times New Roman" w:hAnsi="Times New Roman" w:cs="Times New Roman"/>
        </w:rPr>
        <w:t>the State for the total amount of administrative fees incurred in the previous quarter with any</w:t>
      </w:r>
      <w:r w:rsidR="00184D7E">
        <w:rPr>
          <w:rFonts w:ascii="Times New Roman" w:hAnsi="Times New Roman" w:cs="Times New Roman"/>
        </w:rPr>
        <w:t xml:space="preserve"> </w:t>
      </w:r>
      <w:r w:rsidRPr="00096F2F">
        <w:rPr>
          <w:rFonts w:ascii="Times New Roman" w:hAnsi="Times New Roman" w:cs="Times New Roman"/>
        </w:rPr>
        <w:t>necessary documentation (to the extent that any accrue).</w:t>
      </w:r>
    </w:p>
    <w:p w14:paraId="367BAA1C" w14:textId="77777777" w:rsidR="00184D7E" w:rsidRPr="00096F2F" w:rsidRDefault="00184D7E" w:rsidP="00184D7E">
      <w:pPr>
        <w:autoSpaceDE w:val="0"/>
        <w:autoSpaceDN w:val="0"/>
        <w:adjustRightInd w:val="0"/>
        <w:spacing w:after="0" w:line="240" w:lineRule="auto"/>
        <w:rPr>
          <w:rFonts w:ascii="Times New Roman" w:eastAsia="Calibri" w:hAnsi="Times New Roman" w:cs="Times New Roman"/>
        </w:rPr>
      </w:pPr>
    </w:p>
    <w:p w14:paraId="7F974983" w14:textId="26634E1E" w:rsidR="00F87376" w:rsidRPr="00096F2F" w:rsidRDefault="00096F2F" w:rsidP="00F87376">
      <w:pPr>
        <w:rPr>
          <w:rFonts w:ascii="Times New Roman" w:eastAsia="Calibri" w:hAnsi="Times New Roman" w:cs="Times New Roman"/>
          <w:b/>
        </w:rPr>
      </w:pPr>
      <w:r w:rsidRPr="00096F2F">
        <w:rPr>
          <w:rFonts w:ascii="Times New Roman" w:eastAsia="Calibri" w:hAnsi="Times New Roman" w:cs="Times New Roman"/>
        </w:rPr>
        <w:t>P</w:t>
      </w:r>
      <w:r w:rsidR="00F87376" w:rsidRPr="00096F2F">
        <w:rPr>
          <w:rFonts w:ascii="Times New Roman" w:eastAsia="Calibri" w:hAnsi="Times New Roman" w:cs="Times New Roman"/>
        </w:rPr>
        <w:t xml:space="preserve">erformance </w:t>
      </w:r>
      <w:r w:rsidRPr="00096F2F">
        <w:rPr>
          <w:rFonts w:ascii="Times New Roman" w:eastAsia="Calibri" w:hAnsi="Times New Roman" w:cs="Times New Roman"/>
        </w:rPr>
        <w:t>Met</w:t>
      </w:r>
      <w:r w:rsidR="00F87376" w:rsidRPr="00096F2F">
        <w:rPr>
          <w:rFonts w:ascii="Times New Roman" w:eastAsia="Calibri" w:hAnsi="Times New Roman" w:cs="Times New Roman"/>
        </w:rPr>
        <w:t xml:space="preserve">rics </w:t>
      </w:r>
      <w:r w:rsidRPr="00096F2F">
        <w:rPr>
          <w:rFonts w:ascii="Times New Roman" w:eastAsia="Calibri" w:hAnsi="Times New Roman" w:cs="Times New Roman"/>
        </w:rPr>
        <w:t>and associated Administrative Fees are</w:t>
      </w:r>
      <w:r w:rsidR="00F87376" w:rsidRPr="00096F2F">
        <w:rPr>
          <w:rFonts w:ascii="Times New Roman" w:eastAsia="Calibri" w:hAnsi="Times New Roman" w:cs="Times New Roman"/>
        </w:rPr>
        <w:t xml:space="preserve"> as follows: </w:t>
      </w:r>
    </w:p>
    <w:tbl>
      <w:tblPr>
        <w:tblStyle w:val="TableGrid"/>
        <w:tblW w:w="10980" w:type="dxa"/>
        <w:tblInd w:w="-815" w:type="dxa"/>
        <w:tblLook w:val="04A0" w:firstRow="1" w:lastRow="0" w:firstColumn="1" w:lastColumn="0" w:noHBand="0" w:noVBand="1"/>
        <w:tblPrChange w:id="330" w:author="Author">
          <w:tblPr>
            <w:tblStyle w:val="TableGrid"/>
            <w:tblW w:w="10980" w:type="dxa"/>
            <w:tblInd w:w="-815" w:type="dxa"/>
            <w:tblLook w:val="04A0" w:firstRow="1" w:lastRow="0" w:firstColumn="1" w:lastColumn="0" w:noHBand="0" w:noVBand="1"/>
          </w:tblPr>
        </w:tblPrChange>
      </w:tblPr>
      <w:tblGrid>
        <w:gridCol w:w="491"/>
        <w:gridCol w:w="1805"/>
        <w:gridCol w:w="1218"/>
        <w:gridCol w:w="3051"/>
        <w:gridCol w:w="2790"/>
        <w:gridCol w:w="1625"/>
        <w:tblGridChange w:id="331">
          <w:tblGrid>
            <w:gridCol w:w="491"/>
            <w:gridCol w:w="1139"/>
            <w:gridCol w:w="491"/>
            <w:gridCol w:w="175"/>
            <w:gridCol w:w="1218"/>
            <w:gridCol w:w="412"/>
            <w:gridCol w:w="1218"/>
            <w:gridCol w:w="1421"/>
            <w:gridCol w:w="1630"/>
            <w:gridCol w:w="1160"/>
            <w:gridCol w:w="1625"/>
            <w:gridCol w:w="5"/>
            <w:gridCol w:w="1625"/>
          </w:tblGrid>
        </w:tblGridChange>
      </w:tblGrid>
      <w:tr w:rsidR="00096F2F" w14:paraId="776A197B" w14:textId="1606086D" w:rsidTr="00953554">
        <w:trPr>
          <w:trPrChange w:id="332" w:author="Author">
            <w:trPr>
              <w:gridBefore w:val="2"/>
            </w:trPr>
          </w:trPrChange>
        </w:trPr>
        <w:tc>
          <w:tcPr>
            <w:tcW w:w="4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333" w:author="Author">
              <w:tcPr>
                <w:tcW w:w="4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tcPrChange>
          </w:tcPr>
          <w:p w14:paraId="69EC17BB" w14:textId="4FF522C2" w:rsidR="00096F2F" w:rsidRDefault="00096F2F">
            <w:pPr>
              <w:rPr>
                <w:rFonts w:ascii="Times New Roman" w:eastAsia="Times New Roman" w:hAnsi="Times New Roman" w:cs="Times New Roman"/>
              </w:rPr>
            </w:pPr>
            <w:del w:id="334" w:author="Author">
              <w:r w:rsidDel="00953554">
                <w:rPr>
                  <w:rFonts w:ascii="Times New Roman" w:hAnsi="Times New Roman" w:cs="Times New Roman"/>
                  <w:color w:val="000000"/>
                </w:rPr>
                <w:br/>
              </w:r>
              <w:r w:rsidDel="00953554">
                <w:rPr>
                  <w:rFonts w:ascii="Times New Roman" w:eastAsia="Times New Roman" w:hAnsi="Times New Roman" w:cs="Times New Roman"/>
                </w:rPr>
                <w:delText>#</w:delText>
              </w:r>
            </w:del>
          </w:p>
        </w:tc>
        <w:tc>
          <w:tcPr>
            <w:tcW w:w="1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335" w:author="Author">
              <w:tcPr>
                <w:tcW w:w="180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tcPrChange>
          </w:tcPr>
          <w:p w14:paraId="21574591" w14:textId="431557FB" w:rsidR="00096F2F" w:rsidRDefault="00096F2F">
            <w:pPr>
              <w:rPr>
                <w:rFonts w:ascii="Times New Roman" w:eastAsia="Times New Roman" w:hAnsi="Times New Roman" w:cs="Times New Roman"/>
              </w:rPr>
            </w:pPr>
            <w:del w:id="336" w:author="Author">
              <w:r w:rsidDel="00953554">
                <w:rPr>
                  <w:rFonts w:ascii="Times New Roman" w:eastAsia="Times New Roman" w:hAnsi="Times New Roman" w:cs="Times New Roman"/>
                </w:rPr>
                <w:delText>Performance Metric</w:delText>
              </w:r>
            </w:del>
          </w:p>
        </w:tc>
        <w:tc>
          <w:tcPr>
            <w:tcW w:w="12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337" w:author="Author">
              <w:tcPr>
                <w:tcW w:w="12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tcPrChange>
          </w:tcPr>
          <w:p w14:paraId="2C147CFB" w14:textId="315FCBAC" w:rsidR="00096F2F" w:rsidRDefault="00096F2F">
            <w:pPr>
              <w:rPr>
                <w:rFonts w:ascii="Times New Roman" w:eastAsia="Times New Roman" w:hAnsi="Times New Roman" w:cs="Times New Roman"/>
              </w:rPr>
            </w:pPr>
            <w:del w:id="338" w:author="Author">
              <w:r w:rsidDel="00953554">
                <w:rPr>
                  <w:rFonts w:ascii="Times New Roman" w:eastAsia="Times New Roman" w:hAnsi="Times New Roman" w:cs="Times New Roman"/>
                </w:rPr>
                <w:delText>Importance Level</w:delText>
              </w:r>
            </w:del>
          </w:p>
        </w:tc>
        <w:tc>
          <w:tcPr>
            <w:tcW w:w="30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339" w:author="Author">
              <w:tcPr>
                <w:tcW w:w="305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tcPrChange>
          </w:tcPr>
          <w:p w14:paraId="290B7098" w14:textId="1628AC1F" w:rsidR="00096F2F" w:rsidRDefault="00096F2F">
            <w:pPr>
              <w:rPr>
                <w:rFonts w:ascii="Times New Roman" w:eastAsia="Times New Roman" w:hAnsi="Times New Roman" w:cs="Times New Roman"/>
              </w:rPr>
            </w:pPr>
            <w:del w:id="340" w:author="Author">
              <w:r w:rsidDel="00953554">
                <w:rPr>
                  <w:rFonts w:ascii="Times New Roman" w:eastAsia="Times New Roman" w:hAnsi="Times New Roman" w:cs="Times New Roman"/>
                </w:rPr>
                <w:delText>Performance Metric Standard</w:delText>
              </w:r>
            </w:del>
          </w:p>
        </w:tc>
        <w:tc>
          <w:tcPr>
            <w:tcW w:w="2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341" w:author="Author">
              <w:tcPr>
                <w:tcW w:w="27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tcPrChange>
          </w:tcPr>
          <w:p w14:paraId="36EB2EAB" w14:textId="05973DC0" w:rsidR="00096F2F" w:rsidRDefault="00096F2F">
            <w:pPr>
              <w:rPr>
                <w:rFonts w:ascii="Times New Roman" w:eastAsia="Times New Roman" w:hAnsi="Times New Roman" w:cs="Times New Roman"/>
              </w:rPr>
            </w:pPr>
            <w:del w:id="342" w:author="Author">
              <w:r w:rsidDel="00953554">
                <w:rPr>
                  <w:rFonts w:ascii="Times New Roman" w:eastAsia="Times New Roman" w:hAnsi="Times New Roman" w:cs="Times New Roman"/>
                </w:rPr>
                <w:delText>Performance Lapse Defined</w:delText>
              </w:r>
            </w:del>
          </w:p>
        </w:tc>
        <w:tc>
          <w:tcPr>
            <w:tcW w:w="16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343" w:author="Author">
              <w:tcPr>
                <w:tcW w:w="16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tcPrChange>
          </w:tcPr>
          <w:p w14:paraId="007DF37A" w14:textId="1014B603" w:rsidR="00096F2F" w:rsidRDefault="00096F2F" w:rsidP="00096F2F">
            <w:pPr>
              <w:jc w:val="center"/>
              <w:rPr>
                <w:rFonts w:ascii="Times New Roman" w:eastAsia="Times New Roman" w:hAnsi="Times New Roman" w:cs="Times New Roman"/>
              </w:rPr>
            </w:pPr>
            <w:del w:id="344" w:author="Author">
              <w:r w:rsidDel="00953554">
                <w:rPr>
                  <w:rFonts w:ascii="Times New Roman" w:eastAsia="Times New Roman" w:hAnsi="Times New Roman" w:cs="Times New Roman"/>
                </w:rPr>
                <w:delText>Administrative Fee</w:delText>
              </w:r>
            </w:del>
          </w:p>
        </w:tc>
      </w:tr>
      <w:tr w:rsidR="00233138" w14:paraId="4C0198FA" w14:textId="77777777" w:rsidTr="00096F2F">
        <w:tc>
          <w:tcPr>
            <w:tcW w:w="491" w:type="dxa"/>
            <w:tcBorders>
              <w:top w:val="single" w:sz="4" w:space="0" w:color="auto"/>
              <w:left w:val="single" w:sz="4" w:space="0" w:color="auto"/>
              <w:bottom w:val="single" w:sz="4" w:space="0" w:color="auto"/>
              <w:right w:val="single" w:sz="4" w:space="0" w:color="auto"/>
            </w:tcBorders>
          </w:tcPr>
          <w:p w14:paraId="5C2D2C03" w14:textId="25AB3123" w:rsidR="00233138" w:rsidRDefault="0063462B">
            <w:pPr>
              <w:rPr>
                <w:rFonts w:ascii="Times New Roman" w:eastAsia="Times New Roman" w:hAnsi="Times New Roman" w:cs="Times New Roman"/>
              </w:rPr>
            </w:pPr>
            <w:del w:id="345" w:author="Author">
              <w:r w:rsidDel="00953554">
                <w:rPr>
                  <w:rFonts w:ascii="Times New Roman" w:eastAsia="Times New Roman" w:hAnsi="Times New Roman" w:cs="Times New Roman"/>
                </w:rPr>
                <w:delText>1.</w:delText>
              </w:r>
            </w:del>
          </w:p>
        </w:tc>
        <w:tc>
          <w:tcPr>
            <w:tcW w:w="1805" w:type="dxa"/>
            <w:tcBorders>
              <w:top w:val="single" w:sz="4" w:space="0" w:color="auto"/>
              <w:left w:val="single" w:sz="4" w:space="0" w:color="auto"/>
              <w:bottom w:val="single" w:sz="4" w:space="0" w:color="auto"/>
              <w:right w:val="single" w:sz="4" w:space="0" w:color="auto"/>
            </w:tcBorders>
          </w:tcPr>
          <w:p w14:paraId="4BFE5F8F" w14:textId="4CC466DE" w:rsidR="00233138" w:rsidRDefault="00233138">
            <w:pPr>
              <w:rPr>
                <w:rFonts w:ascii="Times New Roman" w:hAnsi="Times New Roman" w:cs="Times New Roman"/>
              </w:rPr>
            </w:pPr>
            <w:del w:id="346" w:author="Author">
              <w:r w:rsidDel="00953554">
                <w:rPr>
                  <w:rFonts w:ascii="Times New Roman" w:hAnsi="Times New Roman" w:cs="Times New Roman"/>
                </w:rPr>
                <w:delText>Catalog System “Up Time”</w:delText>
              </w:r>
            </w:del>
          </w:p>
        </w:tc>
        <w:tc>
          <w:tcPr>
            <w:tcW w:w="1218" w:type="dxa"/>
            <w:tcBorders>
              <w:top w:val="single" w:sz="4" w:space="0" w:color="auto"/>
              <w:left w:val="single" w:sz="4" w:space="0" w:color="auto"/>
              <w:bottom w:val="single" w:sz="4" w:space="0" w:color="auto"/>
              <w:right w:val="single" w:sz="4" w:space="0" w:color="auto"/>
            </w:tcBorders>
          </w:tcPr>
          <w:p w14:paraId="78A4BD13" w14:textId="3E93F254" w:rsidR="00233138" w:rsidRDefault="00233138">
            <w:pPr>
              <w:rPr>
                <w:rFonts w:ascii="Times New Roman" w:eastAsia="Times New Roman" w:hAnsi="Times New Roman" w:cs="Times New Roman"/>
              </w:rPr>
            </w:pPr>
            <w:del w:id="347" w:author="Author">
              <w:r w:rsidDel="00953554">
                <w:rPr>
                  <w:rFonts w:ascii="Times New Roman" w:eastAsia="Times New Roman" w:hAnsi="Times New Roman" w:cs="Times New Roman"/>
                </w:rPr>
                <w:delText>Important</w:delText>
              </w:r>
            </w:del>
          </w:p>
        </w:tc>
        <w:tc>
          <w:tcPr>
            <w:tcW w:w="3051" w:type="dxa"/>
            <w:tcBorders>
              <w:top w:val="single" w:sz="4" w:space="0" w:color="auto"/>
              <w:left w:val="single" w:sz="4" w:space="0" w:color="auto"/>
              <w:bottom w:val="single" w:sz="4" w:space="0" w:color="auto"/>
              <w:right w:val="single" w:sz="4" w:space="0" w:color="auto"/>
            </w:tcBorders>
          </w:tcPr>
          <w:p w14:paraId="62F670B8" w14:textId="16831A48" w:rsidR="00233138" w:rsidRPr="009060A2" w:rsidRDefault="00184D7E">
            <w:pPr>
              <w:rPr>
                <w:rFonts w:ascii="Times New Roman" w:eastAsia="Times New Roman" w:hAnsi="Times New Roman" w:cs="Times New Roman"/>
                <w:highlight w:val="yellow"/>
              </w:rPr>
            </w:pPr>
            <w:del w:id="348" w:author="Author">
              <w:r w:rsidRPr="00632A2D" w:rsidDel="00953554">
                <w:rPr>
                  <w:rFonts w:ascii="Times New Roman" w:hAnsi="Times New Roman" w:cs="Times New Roman"/>
                </w:rPr>
                <w:delText>The Contractor shall maintain</w:delText>
              </w:r>
              <w:r w:rsidDel="00953554">
                <w:rPr>
                  <w:rFonts w:ascii="Times New Roman" w:hAnsi="Times New Roman" w:cs="Times New Roman"/>
                </w:rPr>
                <w:delText xml:space="preserve"> a s</w:delText>
              </w:r>
              <w:r w:rsidRPr="00632A2D" w:rsidDel="00953554">
                <w:rPr>
                  <w:rFonts w:ascii="Times New Roman" w:hAnsi="Times New Roman" w:cs="Times New Roman"/>
                </w:rPr>
                <w:delText>ystem uptime of ninety-nine (98%) percent during the operational hours of Monday through Friday, 7AM – 5PM EST</w:delText>
              </w:r>
            </w:del>
          </w:p>
        </w:tc>
        <w:tc>
          <w:tcPr>
            <w:tcW w:w="2790" w:type="dxa"/>
            <w:tcBorders>
              <w:top w:val="single" w:sz="4" w:space="0" w:color="auto"/>
              <w:left w:val="single" w:sz="4" w:space="0" w:color="auto"/>
              <w:bottom w:val="single" w:sz="4" w:space="0" w:color="auto"/>
              <w:right w:val="single" w:sz="4" w:space="0" w:color="auto"/>
            </w:tcBorders>
          </w:tcPr>
          <w:p w14:paraId="234F3590" w14:textId="506A8C03" w:rsidR="00233138" w:rsidRPr="00184D7E" w:rsidRDefault="00184D7E">
            <w:pPr>
              <w:rPr>
                <w:rFonts w:ascii="Times New Roman" w:eastAsia="Times New Roman" w:hAnsi="Times New Roman" w:cs="Times New Roman"/>
              </w:rPr>
            </w:pPr>
            <w:del w:id="349" w:author="Author">
              <w:r w:rsidRPr="00184D7E" w:rsidDel="00953554">
                <w:rPr>
                  <w:rFonts w:ascii="Times New Roman" w:eastAsia="Times New Roman" w:hAnsi="Times New Roman" w:cs="Times New Roman"/>
                </w:rPr>
                <w:delText xml:space="preserve">A failure to </w:delText>
              </w:r>
              <w:r w:rsidR="001E0C11" w:rsidDel="00953554">
                <w:rPr>
                  <w:rFonts w:ascii="Times New Roman" w:eastAsia="Times New Roman" w:hAnsi="Times New Roman" w:cs="Times New Roman"/>
                </w:rPr>
                <w:delText>meet the 98% catalog system up time.</w:delText>
              </w:r>
            </w:del>
          </w:p>
        </w:tc>
        <w:tc>
          <w:tcPr>
            <w:tcW w:w="1625" w:type="dxa"/>
            <w:tcBorders>
              <w:top w:val="single" w:sz="4" w:space="0" w:color="auto"/>
              <w:left w:val="single" w:sz="4" w:space="0" w:color="auto"/>
              <w:bottom w:val="single" w:sz="4" w:space="0" w:color="auto"/>
              <w:right w:val="single" w:sz="4" w:space="0" w:color="auto"/>
            </w:tcBorders>
          </w:tcPr>
          <w:p w14:paraId="30C68C50" w14:textId="0A433C5B" w:rsidR="00233138" w:rsidRPr="00184D7E" w:rsidRDefault="0063462B" w:rsidP="00096F2F">
            <w:pPr>
              <w:jc w:val="center"/>
              <w:rPr>
                <w:rFonts w:ascii="Times New Roman" w:eastAsia="Times New Roman" w:hAnsi="Times New Roman" w:cs="Times New Roman"/>
              </w:rPr>
            </w:pPr>
            <w:del w:id="350" w:author="Author">
              <w:r w:rsidDel="00953554">
                <w:rPr>
                  <w:rFonts w:ascii="Times New Roman" w:eastAsia="Times New Roman" w:hAnsi="Times New Roman" w:cs="Times New Roman"/>
                </w:rPr>
                <w:delText>$250</w:delText>
              </w:r>
            </w:del>
          </w:p>
        </w:tc>
      </w:tr>
      <w:tr w:rsidR="001E0C11" w14:paraId="5FE817AB" w14:textId="7AF2336F" w:rsidTr="00953554">
        <w:trPr>
          <w:trPrChange w:id="351" w:author="Author">
            <w:trPr>
              <w:gridBefore w:val="2"/>
            </w:trPr>
          </w:trPrChange>
        </w:trPr>
        <w:tc>
          <w:tcPr>
            <w:tcW w:w="491" w:type="dxa"/>
            <w:tcBorders>
              <w:top w:val="single" w:sz="4" w:space="0" w:color="auto"/>
              <w:left w:val="single" w:sz="4" w:space="0" w:color="auto"/>
              <w:bottom w:val="single" w:sz="4" w:space="0" w:color="auto"/>
              <w:right w:val="single" w:sz="4" w:space="0" w:color="auto"/>
            </w:tcBorders>
            <w:tcPrChange w:id="352" w:author="Author">
              <w:tcPr>
                <w:tcW w:w="491" w:type="dxa"/>
                <w:tcBorders>
                  <w:top w:val="single" w:sz="4" w:space="0" w:color="auto"/>
                  <w:left w:val="single" w:sz="4" w:space="0" w:color="auto"/>
                  <w:bottom w:val="single" w:sz="4" w:space="0" w:color="auto"/>
                  <w:right w:val="single" w:sz="4" w:space="0" w:color="auto"/>
                </w:tcBorders>
              </w:tcPr>
            </w:tcPrChange>
          </w:tcPr>
          <w:p w14:paraId="3C6068D6" w14:textId="144F6FC6" w:rsidR="001E0C11" w:rsidRDefault="0063462B" w:rsidP="001E0C11">
            <w:pPr>
              <w:rPr>
                <w:rFonts w:ascii="Times New Roman" w:eastAsia="Times New Roman" w:hAnsi="Times New Roman" w:cs="Times New Roman"/>
              </w:rPr>
            </w:pPr>
            <w:del w:id="353" w:author="Author">
              <w:r w:rsidDel="00953554">
                <w:rPr>
                  <w:rFonts w:ascii="Times New Roman" w:eastAsia="Times New Roman" w:hAnsi="Times New Roman" w:cs="Times New Roman"/>
                </w:rPr>
                <w:delText>2.</w:delText>
              </w:r>
            </w:del>
          </w:p>
        </w:tc>
        <w:tc>
          <w:tcPr>
            <w:tcW w:w="1805" w:type="dxa"/>
            <w:tcBorders>
              <w:top w:val="single" w:sz="4" w:space="0" w:color="auto"/>
              <w:left w:val="single" w:sz="4" w:space="0" w:color="auto"/>
              <w:bottom w:val="single" w:sz="4" w:space="0" w:color="auto"/>
              <w:right w:val="single" w:sz="4" w:space="0" w:color="auto"/>
            </w:tcBorders>
            <w:tcPrChange w:id="354" w:author="Author">
              <w:tcPr>
                <w:tcW w:w="1805" w:type="dxa"/>
                <w:gridSpan w:val="3"/>
                <w:tcBorders>
                  <w:top w:val="single" w:sz="4" w:space="0" w:color="auto"/>
                  <w:left w:val="single" w:sz="4" w:space="0" w:color="auto"/>
                  <w:bottom w:val="single" w:sz="4" w:space="0" w:color="auto"/>
                  <w:right w:val="single" w:sz="4" w:space="0" w:color="auto"/>
                </w:tcBorders>
              </w:tcPr>
            </w:tcPrChange>
          </w:tcPr>
          <w:p w14:paraId="59A2BBF9" w14:textId="18B28971" w:rsidR="001E0C11" w:rsidRDefault="001E0C11" w:rsidP="001E0C11">
            <w:pPr>
              <w:rPr>
                <w:rFonts w:ascii="Times New Roman" w:eastAsia="Times New Roman" w:hAnsi="Times New Roman" w:cs="Times New Roman"/>
              </w:rPr>
            </w:pPr>
            <w:del w:id="355" w:author="Author">
              <w:r w:rsidDel="00953554">
                <w:rPr>
                  <w:rFonts w:ascii="Times New Roman" w:hAnsi="Times New Roman" w:cs="Times New Roman"/>
                </w:rPr>
                <w:delText>Market Basket Fill Rate</w:delText>
              </w:r>
            </w:del>
          </w:p>
        </w:tc>
        <w:tc>
          <w:tcPr>
            <w:tcW w:w="1218" w:type="dxa"/>
            <w:tcBorders>
              <w:top w:val="single" w:sz="4" w:space="0" w:color="auto"/>
              <w:left w:val="single" w:sz="4" w:space="0" w:color="auto"/>
              <w:bottom w:val="single" w:sz="4" w:space="0" w:color="auto"/>
              <w:right w:val="single" w:sz="4" w:space="0" w:color="auto"/>
            </w:tcBorders>
            <w:tcPrChange w:id="356" w:author="Author">
              <w:tcPr>
                <w:tcW w:w="1218" w:type="dxa"/>
                <w:tcBorders>
                  <w:top w:val="single" w:sz="4" w:space="0" w:color="auto"/>
                  <w:left w:val="single" w:sz="4" w:space="0" w:color="auto"/>
                  <w:bottom w:val="single" w:sz="4" w:space="0" w:color="auto"/>
                  <w:right w:val="single" w:sz="4" w:space="0" w:color="auto"/>
                </w:tcBorders>
              </w:tcPr>
            </w:tcPrChange>
          </w:tcPr>
          <w:p w14:paraId="53121E51" w14:textId="4D823EDD" w:rsidR="001E0C11" w:rsidRDefault="001E0C11" w:rsidP="001E0C11">
            <w:pPr>
              <w:rPr>
                <w:rFonts w:ascii="Times New Roman" w:eastAsia="Times New Roman" w:hAnsi="Times New Roman" w:cs="Times New Roman"/>
              </w:rPr>
            </w:pPr>
            <w:del w:id="357" w:author="Author">
              <w:r w:rsidDel="00953554">
                <w:rPr>
                  <w:rFonts w:ascii="Times New Roman" w:eastAsia="Times New Roman" w:hAnsi="Times New Roman" w:cs="Times New Roman"/>
                </w:rPr>
                <w:delText>Critical</w:delText>
              </w:r>
            </w:del>
          </w:p>
        </w:tc>
        <w:tc>
          <w:tcPr>
            <w:tcW w:w="3051" w:type="dxa"/>
            <w:tcBorders>
              <w:top w:val="single" w:sz="4" w:space="0" w:color="auto"/>
              <w:left w:val="single" w:sz="4" w:space="0" w:color="auto"/>
              <w:bottom w:val="single" w:sz="4" w:space="0" w:color="auto"/>
              <w:right w:val="single" w:sz="4" w:space="0" w:color="auto"/>
            </w:tcBorders>
            <w:tcPrChange w:id="358" w:author="Author">
              <w:tcPr>
                <w:tcW w:w="3051" w:type="dxa"/>
                <w:gridSpan w:val="2"/>
                <w:tcBorders>
                  <w:top w:val="single" w:sz="4" w:space="0" w:color="auto"/>
                  <w:left w:val="single" w:sz="4" w:space="0" w:color="auto"/>
                  <w:bottom w:val="single" w:sz="4" w:space="0" w:color="auto"/>
                  <w:right w:val="single" w:sz="4" w:space="0" w:color="auto"/>
                </w:tcBorders>
              </w:tcPr>
            </w:tcPrChange>
          </w:tcPr>
          <w:p w14:paraId="7921E19D" w14:textId="156E8F75" w:rsidR="001E0C11" w:rsidRPr="009060A2" w:rsidRDefault="001E0C11" w:rsidP="001E0C11">
            <w:pPr>
              <w:pStyle w:val="NoSpacing"/>
              <w:rPr>
                <w:rFonts w:ascii="Times New Roman" w:eastAsia="Times New Roman" w:hAnsi="Times New Roman" w:cs="Times New Roman"/>
                <w:highlight w:val="yellow"/>
              </w:rPr>
            </w:pPr>
            <w:del w:id="359" w:author="Author">
              <w:r w:rsidRPr="00632A2D" w:rsidDel="00953554">
                <w:rPr>
                  <w:rFonts w:ascii="Times New Roman" w:hAnsi="Times New Roman" w:cs="Times New Roman"/>
                </w:rPr>
                <w:delText xml:space="preserve">The Contractor shall maintain a 100% fill rate on market basket items.   </w:delText>
              </w:r>
            </w:del>
          </w:p>
        </w:tc>
        <w:tc>
          <w:tcPr>
            <w:tcW w:w="2790" w:type="dxa"/>
            <w:tcBorders>
              <w:top w:val="single" w:sz="4" w:space="0" w:color="auto"/>
              <w:left w:val="single" w:sz="4" w:space="0" w:color="auto"/>
              <w:bottom w:val="single" w:sz="4" w:space="0" w:color="auto"/>
              <w:right w:val="single" w:sz="4" w:space="0" w:color="auto"/>
            </w:tcBorders>
            <w:tcPrChange w:id="360" w:author="Author">
              <w:tcPr>
                <w:tcW w:w="2790" w:type="dxa"/>
                <w:gridSpan w:val="3"/>
                <w:tcBorders>
                  <w:top w:val="single" w:sz="4" w:space="0" w:color="auto"/>
                  <w:left w:val="single" w:sz="4" w:space="0" w:color="auto"/>
                  <w:bottom w:val="single" w:sz="4" w:space="0" w:color="auto"/>
                  <w:right w:val="single" w:sz="4" w:space="0" w:color="auto"/>
                </w:tcBorders>
              </w:tcPr>
            </w:tcPrChange>
          </w:tcPr>
          <w:p w14:paraId="23D93C39" w14:textId="73B582F9" w:rsidR="001E0C11" w:rsidRPr="009060A2" w:rsidRDefault="001E0C11" w:rsidP="001E0C11">
            <w:pPr>
              <w:rPr>
                <w:rFonts w:ascii="Times New Roman" w:eastAsia="Times New Roman" w:hAnsi="Times New Roman" w:cs="Times New Roman"/>
                <w:highlight w:val="yellow"/>
              </w:rPr>
            </w:pPr>
            <w:del w:id="361" w:author="Author">
              <w:r w:rsidDel="00953554">
                <w:rPr>
                  <w:rFonts w:ascii="Times New Roman" w:hAnsi="Times New Roman" w:cs="Times New Roman"/>
                </w:rPr>
                <w:delText>A failure to maintain a 100</w:delText>
              </w:r>
              <w:r w:rsidR="0063462B" w:rsidDel="00953554">
                <w:rPr>
                  <w:rFonts w:ascii="Times New Roman" w:hAnsi="Times New Roman" w:cs="Times New Roman"/>
                </w:rPr>
                <w:delText>%</w:delText>
              </w:r>
              <w:r w:rsidDel="00953554">
                <w:rPr>
                  <w:rFonts w:ascii="Times New Roman" w:hAnsi="Times New Roman" w:cs="Times New Roman"/>
                </w:rPr>
                <w:delText xml:space="preserve"> fill rate on market basket items </w:delText>
              </w:r>
              <w:r w:rsidR="0063462B" w:rsidDel="00953554">
                <w:rPr>
                  <w:rFonts w:ascii="Times New Roman" w:hAnsi="Times New Roman" w:cs="Times New Roman"/>
                </w:rPr>
                <w:delText xml:space="preserve">except for </w:delText>
              </w:r>
              <w:r w:rsidRPr="00632A2D" w:rsidDel="00953554">
                <w:rPr>
                  <w:rFonts w:ascii="Times New Roman" w:hAnsi="Times New Roman" w:cs="Times New Roman"/>
                </w:rPr>
                <w:delText>(i) the result of a force majeure event including significant shortages of raw materials</w:delText>
              </w:r>
              <w:r w:rsidDel="00953554">
                <w:rPr>
                  <w:rFonts w:ascii="Times New Roman" w:hAnsi="Times New Roman" w:cs="Times New Roman"/>
                </w:rPr>
                <w:delText xml:space="preserve"> </w:delText>
              </w:r>
              <w:r w:rsidRPr="00632A2D" w:rsidDel="00953554">
                <w:rPr>
                  <w:rFonts w:ascii="Times New Roman" w:hAnsi="Times New Roman" w:cs="Times New Roman"/>
                </w:rPr>
                <w:delText>(ii) for any Market Basket orders containing extraordinarily large quantities</w:delText>
              </w:r>
              <w:r w:rsidDel="00953554">
                <w:rPr>
                  <w:rFonts w:ascii="Times New Roman" w:hAnsi="Times New Roman" w:cs="Times New Roman"/>
                </w:rPr>
                <w:delText xml:space="preserve"> or (iii) the Contractor and O</w:delText>
              </w:r>
              <w:r w:rsidRPr="00632A2D" w:rsidDel="00953554">
                <w:rPr>
                  <w:rFonts w:ascii="Times New Roman" w:hAnsi="Times New Roman" w:cs="Times New Roman"/>
                </w:rPr>
                <w:delText>rdering Agency mutually agree to substitute a back ordered market Basket item with a similar ite</w:delText>
              </w:r>
              <w:r w:rsidDel="00953554">
                <w:rPr>
                  <w:rFonts w:ascii="Times New Roman" w:hAnsi="Times New Roman" w:cs="Times New Roman"/>
                </w:rPr>
                <w:delText>m at no additional cost.</w:delText>
              </w:r>
            </w:del>
          </w:p>
        </w:tc>
        <w:tc>
          <w:tcPr>
            <w:tcW w:w="1625" w:type="dxa"/>
            <w:tcBorders>
              <w:top w:val="single" w:sz="4" w:space="0" w:color="auto"/>
              <w:left w:val="single" w:sz="4" w:space="0" w:color="auto"/>
              <w:bottom w:val="single" w:sz="4" w:space="0" w:color="auto"/>
              <w:right w:val="single" w:sz="4" w:space="0" w:color="auto"/>
            </w:tcBorders>
            <w:tcPrChange w:id="362" w:author="Author">
              <w:tcPr>
                <w:tcW w:w="1625" w:type="dxa"/>
                <w:tcBorders>
                  <w:top w:val="single" w:sz="4" w:space="0" w:color="auto"/>
                  <w:left w:val="single" w:sz="4" w:space="0" w:color="auto"/>
                  <w:bottom w:val="single" w:sz="4" w:space="0" w:color="auto"/>
                  <w:right w:val="single" w:sz="4" w:space="0" w:color="auto"/>
                </w:tcBorders>
              </w:tcPr>
            </w:tcPrChange>
          </w:tcPr>
          <w:p w14:paraId="38AC184C" w14:textId="3388C111" w:rsidR="001E0C11" w:rsidRPr="009060A2" w:rsidRDefault="0063462B" w:rsidP="001E0C11">
            <w:pPr>
              <w:jc w:val="center"/>
              <w:rPr>
                <w:rFonts w:ascii="Times New Roman" w:eastAsia="Times New Roman" w:hAnsi="Times New Roman" w:cs="Times New Roman"/>
                <w:highlight w:val="yellow"/>
              </w:rPr>
            </w:pPr>
            <w:del w:id="363" w:author="Author">
              <w:r w:rsidRPr="0063462B" w:rsidDel="00953554">
                <w:rPr>
                  <w:rFonts w:ascii="Times New Roman" w:eastAsia="Times New Roman" w:hAnsi="Times New Roman" w:cs="Times New Roman"/>
                </w:rPr>
                <w:delText>$500</w:delText>
              </w:r>
            </w:del>
          </w:p>
        </w:tc>
      </w:tr>
      <w:tr w:rsidR="001E0C11" w14:paraId="7E9BDFB5" w14:textId="77777777" w:rsidTr="001E0C11">
        <w:tc>
          <w:tcPr>
            <w:tcW w:w="491" w:type="dxa"/>
            <w:tcBorders>
              <w:top w:val="single" w:sz="4" w:space="0" w:color="auto"/>
              <w:left w:val="single" w:sz="4" w:space="0" w:color="auto"/>
              <w:bottom w:val="single" w:sz="4" w:space="0" w:color="auto"/>
              <w:right w:val="single" w:sz="4" w:space="0" w:color="auto"/>
            </w:tcBorders>
          </w:tcPr>
          <w:p w14:paraId="7399C741" w14:textId="78E01B37" w:rsidR="001E0C11" w:rsidRDefault="0063462B" w:rsidP="001E0C11">
            <w:pPr>
              <w:rPr>
                <w:rFonts w:ascii="Times New Roman" w:eastAsia="Times New Roman" w:hAnsi="Times New Roman" w:cs="Times New Roman"/>
              </w:rPr>
            </w:pPr>
            <w:del w:id="364" w:author="Author">
              <w:r w:rsidDel="00953554">
                <w:rPr>
                  <w:rFonts w:ascii="Times New Roman" w:eastAsia="Times New Roman" w:hAnsi="Times New Roman" w:cs="Times New Roman"/>
                </w:rPr>
                <w:delText>3.</w:delText>
              </w:r>
            </w:del>
          </w:p>
        </w:tc>
        <w:tc>
          <w:tcPr>
            <w:tcW w:w="1805" w:type="dxa"/>
            <w:tcBorders>
              <w:top w:val="single" w:sz="4" w:space="0" w:color="auto"/>
              <w:left w:val="single" w:sz="4" w:space="0" w:color="auto"/>
              <w:bottom w:val="single" w:sz="4" w:space="0" w:color="auto"/>
              <w:right w:val="single" w:sz="4" w:space="0" w:color="auto"/>
            </w:tcBorders>
          </w:tcPr>
          <w:p w14:paraId="6D7DF914" w14:textId="43824D66" w:rsidR="001E0C11" w:rsidRDefault="001E0C11" w:rsidP="001E0C11">
            <w:pPr>
              <w:rPr>
                <w:rFonts w:ascii="Times New Roman" w:hAnsi="Times New Roman" w:cs="Times New Roman"/>
              </w:rPr>
            </w:pPr>
            <w:del w:id="365" w:author="Author">
              <w:r w:rsidDel="00953554">
                <w:rPr>
                  <w:rFonts w:ascii="Times New Roman" w:hAnsi="Times New Roman" w:cs="Times New Roman"/>
                </w:rPr>
                <w:delText>Non-Market Basket Fill Rate</w:delText>
              </w:r>
            </w:del>
          </w:p>
        </w:tc>
        <w:tc>
          <w:tcPr>
            <w:tcW w:w="1218" w:type="dxa"/>
            <w:tcBorders>
              <w:top w:val="single" w:sz="4" w:space="0" w:color="auto"/>
              <w:left w:val="single" w:sz="4" w:space="0" w:color="auto"/>
              <w:bottom w:val="single" w:sz="4" w:space="0" w:color="auto"/>
              <w:right w:val="single" w:sz="4" w:space="0" w:color="auto"/>
            </w:tcBorders>
          </w:tcPr>
          <w:p w14:paraId="14C966D5" w14:textId="473B2835" w:rsidR="001E0C11" w:rsidRDefault="001E0C11" w:rsidP="001E0C11">
            <w:pPr>
              <w:rPr>
                <w:rFonts w:ascii="Times New Roman" w:eastAsia="Times New Roman" w:hAnsi="Times New Roman" w:cs="Times New Roman"/>
              </w:rPr>
            </w:pPr>
            <w:del w:id="366" w:author="Author">
              <w:r w:rsidDel="00953554">
                <w:rPr>
                  <w:rFonts w:ascii="Times New Roman" w:eastAsia="Times New Roman" w:hAnsi="Times New Roman" w:cs="Times New Roman"/>
                </w:rPr>
                <w:delText>Important</w:delText>
              </w:r>
            </w:del>
          </w:p>
        </w:tc>
        <w:tc>
          <w:tcPr>
            <w:tcW w:w="3051" w:type="dxa"/>
            <w:tcBorders>
              <w:top w:val="single" w:sz="4" w:space="0" w:color="auto"/>
              <w:left w:val="single" w:sz="4" w:space="0" w:color="auto"/>
              <w:bottom w:val="single" w:sz="4" w:space="0" w:color="auto"/>
              <w:right w:val="single" w:sz="4" w:space="0" w:color="auto"/>
            </w:tcBorders>
            <w:shd w:val="clear" w:color="auto" w:fill="auto"/>
          </w:tcPr>
          <w:p w14:paraId="0D7AC8E2" w14:textId="24FE34C5" w:rsidR="001E0C11" w:rsidRPr="009060A2" w:rsidRDefault="001E0C11" w:rsidP="001E0C11">
            <w:pPr>
              <w:rPr>
                <w:rFonts w:ascii="Times New Roman" w:eastAsia="Times New Roman" w:hAnsi="Times New Roman" w:cs="Times New Roman"/>
                <w:highlight w:val="yellow"/>
              </w:rPr>
            </w:pPr>
            <w:del w:id="367" w:author="Author">
              <w:r w:rsidRPr="001E0C11" w:rsidDel="00953554">
                <w:rPr>
                  <w:rFonts w:ascii="Times New Roman" w:eastAsia="Times New Roman" w:hAnsi="Times New Roman" w:cs="Times New Roman"/>
                </w:rPr>
                <w:delText>The Contractor shall maintain a 95% fill rate for Non-Market Basket Items.</w:delText>
              </w:r>
            </w:del>
          </w:p>
        </w:tc>
        <w:tc>
          <w:tcPr>
            <w:tcW w:w="2790" w:type="dxa"/>
            <w:tcBorders>
              <w:top w:val="single" w:sz="4" w:space="0" w:color="auto"/>
              <w:left w:val="single" w:sz="4" w:space="0" w:color="auto"/>
              <w:bottom w:val="single" w:sz="4" w:space="0" w:color="auto"/>
              <w:right w:val="single" w:sz="4" w:space="0" w:color="auto"/>
            </w:tcBorders>
          </w:tcPr>
          <w:p w14:paraId="3A792EDD" w14:textId="110C6EAA" w:rsidR="001E0C11" w:rsidRPr="009060A2" w:rsidRDefault="001E0C11" w:rsidP="001E0C11">
            <w:pPr>
              <w:rPr>
                <w:rFonts w:ascii="Times New Roman" w:eastAsia="Times New Roman" w:hAnsi="Times New Roman" w:cs="Times New Roman"/>
                <w:highlight w:val="yellow"/>
              </w:rPr>
            </w:pPr>
            <w:del w:id="368" w:author="Author">
              <w:r w:rsidDel="00953554">
                <w:rPr>
                  <w:rFonts w:ascii="Times New Roman" w:hAnsi="Times New Roman" w:cs="Times New Roman"/>
                </w:rPr>
                <w:delText>A failure to maintain a 95% fill rate on Non-Market Basket items</w:delText>
              </w:r>
              <w:r w:rsidR="00810999" w:rsidDel="00953554">
                <w:rPr>
                  <w:rFonts w:ascii="Times New Roman" w:hAnsi="Times New Roman" w:cs="Times New Roman"/>
                </w:rPr>
                <w:delText xml:space="preserve"> </w:delText>
              </w:r>
              <w:r w:rsidR="0063462B" w:rsidDel="00953554">
                <w:rPr>
                  <w:rFonts w:ascii="Times New Roman" w:hAnsi="Times New Roman" w:cs="Times New Roman"/>
                </w:rPr>
                <w:delText>except for</w:delText>
              </w:r>
              <w:r w:rsidR="00810999" w:rsidDel="00953554">
                <w:rPr>
                  <w:rFonts w:ascii="Times New Roman" w:hAnsi="Times New Roman" w:cs="Times New Roman"/>
                </w:rPr>
                <w:delText xml:space="preserve"> </w:delText>
              </w:r>
              <w:r w:rsidR="00810999" w:rsidRPr="00632A2D" w:rsidDel="00953554">
                <w:rPr>
                  <w:rFonts w:ascii="Times New Roman" w:hAnsi="Times New Roman" w:cs="Times New Roman"/>
                </w:rPr>
                <w:delText>(i) the result of a force majeure event including significant shortages of raw materials</w:delText>
              </w:r>
              <w:r w:rsidR="00810999" w:rsidDel="00953554">
                <w:rPr>
                  <w:rFonts w:ascii="Times New Roman" w:hAnsi="Times New Roman" w:cs="Times New Roman"/>
                </w:rPr>
                <w:delText xml:space="preserve"> </w:delText>
              </w:r>
              <w:r w:rsidR="00810999" w:rsidRPr="00632A2D" w:rsidDel="00953554">
                <w:rPr>
                  <w:rFonts w:ascii="Times New Roman" w:hAnsi="Times New Roman" w:cs="Times New Roman"/>
                </w:rPr>
                <w:delText>(ii) for any Market Basket orders containing extraordinarily large quantities</w:delText>
              </w:r>
              <w:r w:rsidR="00810999" w:rsidDel="00953554">
                <w:rPr>
                  <w:rFonts w:ascii="Times New Roman" w:hAnsi="Times New Roman" w:cs="Times New Roman"/>
                </w:rPr>
                <w:delText>.</w:delText>
              </w:r>
            </w:del>
          </w:p>
        </w:tc>
        <w:tc>
          <w:tcPr>
            <w:tcW w:w="1625" w:type="dxa"/>
            <w:tcBorders>
              <w:top w:val="single" w:sz="4" w:space="0" w:color="auto"/>
              <w:left w:val="single" w:sz="4" w:space="0" w:color="auto"/>
              <w:bottom w:val="single" w:sz="4" w:space="0" w:color="auto"/>
              <w:right w:val="single" w:sz="4" w:space="0" w:color="auto"/>
            </w:tcBorders>
          </w:tcPr>
          <w:p w14:paraId="5607A6EE" w14:textId="2A9600D8" w:rsidR="001E0C11" w:rsidRPr="009060A2" w:rsidRDefault="0063462B" w:rsidP="001E0C11">
            <w:pPr>
              <w:jc w:val="center"/>
              <w:rPr>
                <w:rFonts w:ascii="Times New Roman" w:eastAsia="Times New Roman" w:hAnsi="Times New Roman" w:cs="Times New Roman"/>
                <w:highlight w:val="yellow"/>
              </w:rPr>
            </w:pPr>
            <w:del w:id="369" w:author="Author">
              <w:r w:rsidRPr="0063462B" w:rsidDel="00953554">
                <w:rPr>
                  <w:rFonts w:ascii="Times New Roman" w:eastAsia="Times New Roman" w:hAnsi="Times New Roman" w:cs="Times New Roman"/>
                </w:rPr>
                <w:delText>$2</w:delText>
              </w:r>
              <w:r w:rsidDel="00953554">
                <w:rPr>
                  <w:rFonts w:ascii="Times New Roman" w:eastAsia="Times New Roman" w:hAnsi="Times New Roman" w:cs="Times New Roman"/>
                </w:rPr>
                <w:delText>50</w:delText>
              </w:r>
            </w:del>
          </w:p>
        </w:tc>
      </w:tr>
      <w:tr w:rsidR="001E0C11" w14:paraId="5CEC39CE" w14:textId="3D2CDB13" w:rsidTr="00953554">
        <w:trPr>
          <w:trPrChange w:id="370" w:author="Author">
            <w:trPr>
              <w:gridBefore w:val="2"/>
            </w:trPr>
          </w:trPrChange>
        </w:trPr>
        <w:tc>
          <w:tcPr>
            <w:tcW w:w="491" w:type="dxa"/>
            <w:tcBorders>
              <w:top w:val="single" w:sz="4" w:space="0" w:color="auto"/>
              <w:left w:val="single" w:sz="4" w:space="0" w:color="auto"/>
              <w:bottom w:val="single" w:sz="4" w:space="0" w:color="auto"/>
              <w:right w:val="single" w:sz="4" w:space="0" w:color="auto"/>
            </w:tcBorders>
            <w:tcPrChange w:id="371" w:author="Author">
              <w:tcPr>
                <w:tcW w:w="491" w:type="dxa"/>
                <w:tcBorders>
                  <w:top w:val="single" w:sz="4" w:space="0" w:color="auto"/>
                  <w:left w:val="single" w:sz="4" w:space="0" w:color="auto"/>
                  <w:bottom w:val="single" w:sz="4" w:space="0" w:color="auto"/>
                  <w:right w:val="single" w:sz="4" w:space="0" w:color="auto"/>
                </w:tcBorders>
              </w:tcPr>
            </w:tcPrChange>
          </w:tcPr>
          <w:p w14:paraId="65E0E777" w14:textId="1D132ACE" w:rsidR="001E0C11" w:rsidRDefault="0063462B" w:rsidP="001E0C11">
            <w:pPr>
              <w:rPr>
                <w:rFonts w:ascii="Times New Roman" w:eastAsia="Times New Roman" w:hAnsi="Times New Roman" w:cs="Times New Roman"/>
              </w:rPr>
            </w:pPr>
            <w:del w:id="372" w:author="Author">
              <w:r w:rsidDel="00953554">
                <w:rPr>
                  <w:rFonts w:ascii="Times New Roman" w:eastAsia="Times New Roman" w:hAnsi="Times New Roman" w:cs="Times New Roman"/>
                </w:rPr>
                <w:lastRenderedPageBreak/>
                <w:delText>4.</w:delText>
              </w:r>
            </w:del>
          </w:p>
        </w:tc>
        <w:tc>
          <w:tcPr>
            <w:tcW w:w="1805" w:type="dxa"/>
            <w:tcBorders>
              <w:top w:val="single" w:sz="4" w:space="0" w:color="auto"/>
              <w:left w:val="single" w:sz="4" w:space="0" w:color="auto"/>
              <w:bottom w:val="single" w:sz="4" w:space="0" w:color="auto"/>
              <w:right w:val="single" w:sz="4" w:space="0" w:color="auto"/>
            </w:tcBorders>
            <w:tcPrChange w:id="373" w:author="Author">
              <w:tcPr>
                <w:tcW w:w="1805" w:type="dxa"/>
                <w:gridSpan w:val="3"/>
                <w:tcBorders>
                  <w:top w:val="single" w:sz="4" w:space="0" w:color="auto"/>
                  <w:left w:val="single" w:sz="4" w:space="0" w:color="auto"/>
                  <w:bottom w:val="single" w:sz="4" w:space="0" w:color="auto"/>
                  <w:right w:val="single" w:sz="4" w:space="0" w:color="auto"/>
                </w:tcBorders>
              </w:tcPr>
            </w:tcPrChange>
          </w:tcPr>
          <w:p w14:paraId="001CB31A" w14:textId="221F1271" w:rsidR="001E0C11" w:rsidRDefault="001E0C11" w:rsidP="001E0C11">
            <w:pPr>
              <w:rPr>
                <w:rFonts w:ascii="Times New Roman" w:hAnsi="Times New Roman" w:cs="Times New Roman"/>
              </w:rPr>
            </w:pPr>
            <w:del w:id="374" w:author="Author">
              <w:r w:rsidDel="00953554">
                <w:rPr>
                  <w:rFonts w:ascii="Times New Roman" w:hAnsi="Times New Roman" w:cs="Times New Roman"/>
                </w:rPr>
                <w:delText>Pricing Accuracy</w:delText>
              </w:r>
            </w:del>
          </w:p>
        </w:tc>
        <w:tc>
          <w:tcPr>
            <w:tcW w:w="1218" w:type="dxa"/>
            <w:tcBorders>
              <w:top w:val="single" w:sz="4" w:space="0" w:color="auto"/>
              <w:left w:val="single" w:sz="4" w:space="0" w:color="auto"/>
              <w:bottom w:val="single" w:sz="4" w:space="0" w:color="auto"/>
              <w:right w:val="single" w:sz="4" w:space="0" w:color="auto"/>
            </w:tcBorders>
            <w:tcPrChange w:id="375" w:author="Author">
              <w:tcPr>
                <w:tcW w:w="1218" w:type="dxa"/>
                <w:tcBorders>
                  <w:top w:val="single" w:sz="4" w:space="0" w:color="auto"/>
                  <w:left w:val="single" w:sz="4" w:space="0" w:color="auto"/>
                  <w:bottom w:val="single" w:sz="4" w:space="0" w:color="auto"/>
                  <w:right w:val="single" w:sz="4" w:space="0" w:color="auto"/>
                </w:tcBorders>
              </w:tcPr>
            </w:tcPrChange>
          </w:tcPr>
          <w:p w14:paraId="680F8B04" w14:textId="17F6134B" w:rsidR="001E0C11" w:rsidRDefault="001E0C11" w:rsidP="001E0C11">
            <w:pPr>
              <w:rPr>
                <w:rFonts w:ascii="Times New Roman" w:eastAsia="Times New Roman" w:hAnsi="Times New Roman" w:cs="Times New Roman"/>
              </w:rPr>
            </w:pPr>
            <w:del w:id="376" w:author="Author">
              <w:r w:rsidDel="00953554">
                <w:rPr>
                  <w:rFonts w:ascii="Times New Roman" w:eastAsia="Times New Roman" w:hAnsi="Times New Roman" w:cs="Times New Roman"/>
                </w:rPr>
                <w:delText>Critical</w:delText>
              </w:r>
            </w:del>
          </w:p>
        </w:tc>
        <w:tc>
          <w:tcPr>
            <w:tcW w:w="3051" w:type="dxa"/>
            <w:tcBorders>
              <w:top w:val="single" w:sz="4" w:space="0" w:color="auto"/>
              <w:left w:val="single" w:sz="4" w:space="0" w:color="auto"/>
              <w:bottom w:val="single" w:sz="4" w:space="0" w:color="auto"/>
              <w:right w:val="single" w:sz="4" w:space="0" w:color="auto"/>
            </w:tcBorders>
            <w:tcPrChange w:id="377" w:author="Author">
              <w:tcPr>
                <w:tcW w:w="3051" w:type="dxa"/>
                <w:gridSpan w:val="2"/>
                <w:tcBorders>
                  <w:top w:val="single" w:sz="4" w:space="0" w:color="auto"/>
                  <w:left w:val="single" w:sz="4" w:space="0" w:color="auto"/>
                  <w:bottom w:val="single" w:sz="4" w:space="0" w:color="auto"/>
                  <w:right w:val="single" w:sz="4" w:space="0" w:color="auto"/>
                </w:tcBorders>
              </w:tcPr>
            </w:tcPrChange>
          </w:tcPr>
          <w:p w14:paraId="3754F67E" w14:textId="314750DE" w:rsidR="001E0C11" w:rsidRPr="009060A2" w:rsidRDefault="001E0C11" w:rsidP="001E0C11">
            <w:pPr>
              <w:rPr>
                <w:rFonts w:ascii="Times New Roman" w:eastAsia="Times New Roman" w:hAnsi="Times New Roman" w:cs="Times New Roman"/>
                <w:highlight w:val="yellow"/>
              </w:rPr>
            </w:pPr>
            <w:del w:id="378" w:author="Author">
              <w:r w:rsidRPr="00810999" w:rsidDel="00953554">
                <w:rPr>
                  <w:rFonts w:ascii="Times New Roman" w:eastAsia="Times New Roman" w:hAnsi="Times New Roman" w:cs="Times New Roman"/>
                </w:rPr>
                <w:delText xml:space="preserve">The Contractor must </w:delText>
              </w:r>
              <w:r w:rsidR="00810999" w:rsidRPr="00810999" w:rsidDel="00953554">
                <w:rPr>
                  <w:rFonts w:ascii="Times New Roman" w:eastAsia="Times New Roman" w:hAnsi="Times New Roman" w:cs="Times New Roman"/>
                </w:rPr>
                <w:delText>maintain accurate pricing on the catalog and invoice 10</w:delText>
              </w:r>
              <w:r w:rsidRPr="00810999" w:rsidDel="00953554">
                <w:rPr>
                  <w:rFonts w:ascii="Times New Roman" w:eastAsia="Times New Roman" w:hAnsi="Times New Roman" w:cs="Times New Roman"/>
                </w:rPr>
                <w:delText xml:space="preserve">0% </w:delText>
              </w:r>
              <w:r w:rsidR="00810999" w:rsidRPr="00810999" w:rsidDel="00953554">
                <w:rPr>
                  <w:rFonts w:ascii="Times New Roman" w:eastAsia="Times New Roman" w:hAnsi="Times New Roman" w:cs="Times New Roman"/>
                </w:rPr>
                <w:delText>of the time.</w:delText>
              </w:r>
            </w:del>
          </w:p>
        </w:tc>
        <w:tc>
          <w:tcPr>
            <w:tcW w:w="2790" w:type="dxa"/>
            <w:tcBorders>
              <w:top w:val="single" w:sz="4" w:space="0" w:color="auto"/>
              <w:left w:val="single" w:sz="4" w:space="0" w:color="auto"/>
              <w:bottom w:val="single" w:sz="4" w:space="0" w:color="auto"/>
              <w:right w:val="single" w:sz="4" w:space="0" w:color="auto"/>
            </w:tcBorders>
            <w:tcPrChange w:id="379" w:author="Author">
              <w:tcPr>
                <w:tcW w:w="2790" w:type="dxa"/>
                <w:gridSpan w:val="3"/>
                <w:tcBorders>
                  <w:top w:val="single" w:sz="4" w:space="0" w:color="auto"/>
                  <w:left w:val="single" w:sz="4" w:space="0" w:color="auto"/>
                  <w:bottom w:val="single" w:sz="4" w:space="0" w:color="auto"/>
                  <w:right w:val="single" w:sz="4" w:space="0" w:color="auto"/>
                </w:tcBorders>
              </w:tcPr>
            </w:tcPrChange>
          </w:tcPr>
          <w:p w14:paraId="51810010" w14:textId="646BBD1E" w:rsidR="001E0C11" w:rsidRPr="0063462B" w:rsidRDefault="001E0C11" w:rsidP="001E0C11">
            <w:pPr>
              <w:rPr>
                <w:rFonts w:ascii="Times New Roman" w:eastAsia="Times New Roman" w:hAnsi="Times New Roman" w:cs="Times New Roman"/>
              </w:rPr>
            </w:pPr>
            <w:del w:id="380" w:author="Author">
              <w:r w:rsidRPr="0063462B" w:rsidDel="00953554">
                <w:rPr>
                  <w:rFonts w:ascii="Times New Roman" w:eastAsia="Times New Roman" w:hAnsi="Times New Roman" w:cs="Times New Roman"/>
                </w:rPr>
                <w:delText xml:space="preserve">A failure to </w:delText>
              </w:r>
              <w:r w:rsidR="0063462B" w:rsidRPr="0063462B" w:rsidDel="00953554">
                <w:rPr>
                  <w:rFonts w:ascii="Times New Roman" w:eastAsia="Times New Roman" w:hAnsi="Times New Roman" w:cs="Times New Roman"/>
                </w:rPr>
                <w:delText>maintain 100% pricing accuracy on the catalog and invoices as laid out in the Contract.</w:delText>
              </w:r>
            </w:del>
          </w:p>
        </w:tc>
        <w:tc>
          <w:tcPr>
            <w:tcW w:w="1625" w:type="dxa"/>
            <w:tcBorders>
              <w:top w:val="single" w:sz="4" w:space="0" w:color="auto"/>
              <w:left w:val="single" w:sz="4" w:space="0" w:color="auto"/>
              <w:bottom w:val="single" w:sz="4" w:space="0" w:color="auto"/>
              <w:right w:val="single" w:sz="4" w:space="0" w:color="auto"/>
            </w:tcBorders>
            <w:tcPrChange w:id="381" w:author="Author">
              <w:tcPr>
                <w:tcW w:w="1625" w:type="dxa"/>
                <w:tcBorders>
                  <w:top w:val="single" w:sz="4" w:space="0" w:color="auto"/>
                  <w:left w:val="single" w:sz="4" w:space="0" w:color="auto"/>
                  <w:bottom w:val="single" w:sz="4" w:space="0" w:color="auto"/>
                  <w:right w:val="single" w:sz="4" w:space="0" w:color="auto"/>
                </w:tcBorders>
              </w:tcPr>
            </w:tcPrChange>
          </w:tcPr>
          <w:p w14:paraId="7CDD3BF8" w14:textId="48811307" w:rsidR="001E0C11" w:rsidRPr="009060A2" w:rsidRDefault="00D107B5" w:rsidP="001E0C11">
            <w:pPr>
              <w:jc w:val="center"/>
              <w:rPr>
                <w:rFonts w:ascii="Times New Roman" w:eastAsia="Times New Roman" w:hAnsi="Times New Roman" w:cs="Times New Roman"/>
                <w:highlight w:val="yellow"/>
              </w:rPr>
            </w:pPr>
            <w:del w:id="382" w:author="Author">
              <w:r w:rsidRPr="00D107B5" w:rsidDel="00953554">
                <w:rPr>
                  <w:rFonts w:ascii="Times New Roman" w:eastAsia="Times New Roman" w:hAnsi="Times New Roman" w:cs="Times New Roman"/>
                </w:rPr>
                <w:delText>$500</w:delText>
              </w:r>
            </w:del>
          </w:p>
        </w:tc>
      </w:tr>
      <w:tr w:rsidR="001E0C11" w14:paraId="5B59CAB6" w14:textId="4E5291A7" w:rsidTr="00953554">
        <w:trPr>
          <w:trPrChange w:id="383" w:author="Author">
            <w:trPr>
              <w:gridBefore w:val="2"/>
            </w:trPr>
          </w:trPrChange>
        </w:trPr>
        <w:tc>
          <w:tcPr>
            <w:tcW w:w="491" w:type="dxa"/>
            <w:tcBorders>
              <w:top w:val="single" w:sz="4" w:space="0" w:color="auto"/>
              <w:left w:val="single" w:sz="4" w:space="0" w:color="auto"/>
              <w:bottom w:val="single" w:sz="4" w:space="0" w:color="auto"/>
              <w:right w:val="single" w:sz="4" w:space="0" w:color="auto"/>
            </w:tcBorders>
            <w:tcPrChange w:id="384" w:author="Author">
              <w:tcPr>
                <w:tcW w:w="491" w:type="dxa"/>
                <w:tcBorders>
                  <w:top w:val="single" w:sz="4" w:space="0" w:color="auto"/>
                  <w:left w:val="single" w:sz="4" w:space="0" w:color="auto"/>
                  <w:bottom w:val="single" w:sz="4" w:space="0" w:color="auto"/>
                  <w:right w:val="single" w:sz="4" w:space="0" w:color="auto"/>
                </w:tcBorders>
              </w:tcPr>
            </w:tcPrChange>
          </w:tcPr>
          <w:p w14:paraId="6D72856D" w14:textId="204CC94F" w:rsidR="001E0C11" w:rsidRDefault="0063462B" w:rsidP="001E0C11">
            <w:pPr>
              <w:rPr>
                <w:rFonts w:ascii="Times New Roman" w:eastAsia="Times New Roman" w:hAnsi="Times New Roman" w:cs="Times New Roman"/>
              </w:rPr>
            </w:pPr>
            <w:del w:id="385" w:author="Author">
              <w:r w:rsidDel="00953554">
                <w:rPr>
                  <w:rFonts w:ascii="Times New Roman" w:eastAsia="Times New Roman" w:hAnsi="Times New Roman" w:cs="Times New Roman"/>
                </w:rPr>
                <w:delText>5.</w:delText>
              </w:r>
            </w:del>
          </w:p>
        </w:tc>
        <w:tc>
          <w:tcPr>
            <w:tcW w:w="1805" w:type="dxa"/>
            <w:tcBorders>
              <w:top w:val="single" w:sz="4" w:space="0" w:color="auto"/>
              <w:left w:val="single" w:sz="4" w:space="0" w:color="auto"/>
              <w:bottom w:val="single" w:sz="4" w:space="0" w:color="auto"/>
              <w:right w:val="single" w:sz="4" w:space="0" w:color="auto"/>
            </w:tcBorders>
            <w:tcPrChange w:id="386" w:author="Author">
              <w:tcPr>
                <w:tcW w:w="1805" w:type="dxa"/>
                <w:gridSpan w:val="3"/>
                <w:tcBorders>
                  <w:top w:val="single" w:sz="4" w:space="0" w:color="auto"/>
                  <w:left w:val="single" w:sz="4" w:space="0" w:color="auto"/>
                  <w:bottom w:val="single" w:sz="4" w:space="0" w:color="auto"/>
                  <w:right w:val="single" w:sz="4" w:space="0" w:color="auto"/>
                </w:tcBorders>
              </w:tcPr>
            </w:tcPrChange>
          </w:tcPr>
          <w:p w14:paraId="5D758E86" w14:textId="64AEC873" w:rsidR="001E0C11" w:rsidRDefault="001E0C11" w:rsidP="001E0C11">
            <w:pPr>
              <w:rPr>
                <w:rFonts w:ascii="Times New Roman" w:hAnsi="Times New Roman" w:cs="Times New Roman"/>
              </w:rPr>
            </w:pPr>
            <w:del w:id="387" w:author="Author">
              <w:r w:rsidDel="00953554">
                <w:rPr>
                  <w:rFonts w:ascii="Times New Roman" w:hAnsi="Times New Roman" w:cs="Times New Roman"/>
                </w:rPr>
                <w:delText>Delivery Cycle Time Turnaround</w:delText>
              </w:r>
              <w:r w:rsidR="00F94FC7" w:rsidDel="00953554">
                <w:rPr>
                  <w:rFonts w:ascii="Times New Roman" w:hAnsi="Times New Roman" w:cs="Times New Roman"/>
                </w:rPr>
                <w:delText xml:space="preserve"> for Supply Categories</w:delText>
              </w:r>
            </w:del>
          </w:p>
        </w:tc>
        <w:tc>
          <w:tcPr>
            <w:tcW w:w="1218" w:type="dxa"/>
            <w:tcBorders>
              <w:top w:val="single" w:sz="4" w:space="0" w:color="auto"/>
              <w:left w:val="single" w:sz="4" w:space="0" w:color="auto"/>
              <w:bottom w:val="single" w:sz="4" w:space="0" w:color="auto"/>
              <w:right w:val="single" w:sz="4" w:space="0" w:color="auto"/>
            </w:tcBorders>
            <w:tcPrChange w:id="388" w:author="Author">
              <w:tcPr>
                <w:tcW w:w="1218" w:type="dxa"/>
                <w:tcBorders>
                  <w:top w:val="single" w:sz="4" w:space="0" w:color="auto"/>
                  <w:left w:val="single" w:sz="4" w:space="0" w:color="auto"/>
                  <w:bottom w:val="single" w:sz="4" w:space="0" w:color="auto"/>
                  <w:right w:val="single" w:sz="4" w:space="0" w:color="auto"/>
                </w:tcBorders>
              </w:tcPr>
            </w:tcPrChange>
          </w:tcPr>
          <w:p w14:paraId="01E98220" w14:textId="6A43C352" w:rsidR="001E0C11" w:rsidRPr="001E0C11" w:rsidRDefault="001E0C11" w:rsidP="001E0C11">
            <w:pPr>
              <w:rPr>
                <w:rFonts w:ascii="Times New Roman" w:eastAsia="Times New Roman" w:hAnsi="Times New Roman" w:cs="Times New Roman"/>
              </w:rPr>
            </w:pPr>
            <w:del w:id="389" w:author="Author">
              <w:r w:rsidRPr="001E0C11" w:rsidDel="00953554">
                <w:rPr>
                  <w:rFonts w:ascii="Times New Roman" w:eastAsia="Times New Roman" w:hAnsi="Times New Roman" w:cs="Times New Roman"/>
                </w:rPr>
                <w:delText>Critical</w:delText>
              </w:r>
            </w:del>
          </w:p>
        </w:tc>
        <w:tc>
          <w:tcPr>
            <w:tcW w:w="3051" w:type="dxa"/>
            <w:tcBorders>
              <w:top w:val="single" w:sz="4" w:space="0" w:color="auto"/>
              <w:left w:val="single" w:sz="4" w:space="0" w:color="auto"/>
              <w:bottom w:val="single" w:sz="4" w:space="0" w:color="auto"/>
              <w:right w:val="single" w:sz="4" w:space="0" w:color="auto"/>
            </w:tcBorders>
            <w:tcPrChange w:id="390" w:author="Author">
              <w:tcPr>
                <w:tcW w:w="3051" w:type="dxa"/>
                <w:gridSpan w:val="2"/>
                <w:tcBorders>
                  <w:top w:val="single" w:sz="4" w:space="0" w:color="auto"/>
                  <w:left w:val="single" w:sz="4" w:space="0" w:color="auto"/>
                  <w:bottom w:val="single" w:sz="4" w:space="0" w:color="auto"/>
                  <w:right w:val="single" w:sz="4" w:space="0" w:color="auto"/>
                </w:tcBorders>
              </w:tcPr>
            </w:tcPrChange>
          </w:tcPr>
          <w:p w14:paraId="4FAB416C" w14:textId="1D220C8D" w:rsidR="0063462B" w:rsidRPr="0063462B" w:rsidDel="00953554" w:rsidRDefault="0063462B" w:rsidP="0063462B">
            <w:pPr>
              <w:autoSpaceDE w:val="0"/>
              <w:autoSpaceDN w:val="0"/>
              <w:adjustRightInd w:val="0"/>
              <w:rPr>
                <w:del w:id="391" w:author="Author"/>
                <w:rFonts w:ascii="Times New Roman" w:hAnsi="Times New Roman" w:cs="Times New Roman"/>
              </w:rPr>
            </w:pPr>
            <w:del w:id="392" w:author="Author">
              <w:r w:rsidRPr="0063462B" w:rsidDel="00953554">
                <w:rPr>
                  <w:rFonts w:ascii="Times New Roman" w:hAnsi="Times New Roman" w:cs="Times New Roman"/>
                </w:rPr>
                <w:delText>Calculation of deliveries from</w:delText>
              </w:r>
            </w:del>
          </w:p>
          <w:p w14:paraId="77F9BA3A" w14:textId="7219995A" w:rsidR="0063462B" w:rsidRPr="0063462B" w:rsidDel="00953554" w:rsidRDefault="0063462B" w:rsidP="0063462B">
            <w:pPr>
              <w:autoSpaceDE w:val="0"/>
              <w:autoSpaceDN w:val="0"/>
              <w:adjustRightInd w:val="0"/>
              <w:rPr>
                <w:del w:id="393" w:author="Author"/>
                <w:rFonts w:ascii="Times New Roman" w:hAnsi="Times New Roman" w:cs="Times New Roman"/>
              </w:rPr>
            </w:pPr>
            <w:del w:id="394" w:author="Author">
              <w:r w:rsidRPr="0063462B" w:rsidDel="00953554">
                <w:rPr>
                  <w:rFonts w:ascii="Times New Roman" w:hAnsi="Times New Roman" w:cs="Times New Roman"/>
                </w:rPr>
                <w:delText>the date of order receipt to the</w:delText>
              </w:r>
            </w:del>
          </w:p>
          <w:p w14:paraId="426A35C9" w14:textId="046FBFE0" w:rsidR="0063462B" w:rsidRPr="0063462B" w:rsidDel="00953554" w:rsidRDefault="0063462B" w:rsidP="0063462B">
            <w:pPr>
              <w:autoSpaceDE w:val="0"/>
              <w:autoSpaceDN w:val="0"/>
              <w:adjustRightInd w:val="0"/>
              <w:rPr>
                <w:del w:id="395" w:author="Author"/>
                <w:rFonts w:ascii="Times New Roman" w:hAnsi="Times New Roman" w:cs="Times New Roman"/>
              </w:rPr>
            </w:pPr>
            <w:del w:id="396" w:author="Author">
              <w:r w:rsidRPr="0063462B" w:rsidDel="00953554">
                <w:rPr>
                  <w:rFonts w:ascii="Times New Roman" w:hAnsi="Times New Roman" w:cs="Times New Roman"/>
                </w:rPr>
                <w:delText>date when the product is</w:delText>
              </w:r>
            </w:del>
          </w:p>
          <w:p w14:paraId="7F9E3D74" w14:textId="56837FFA" w:rsidR="0063462B" w:rsidRPr="0063462B" w:rsidDel="00953554" w:rsidRDefault="0063462B" w:rsidP="0063462B">
            <w:pPr>
              <w:autoSpaceDE w:val="0"/>
              <w:autoSpaceDN w:val="0"/>
              <w:adjustRightInd w:val="0"/>
              <w:rPr>
                <w:del w:id="397" w:author="Author"/>
                <w:rFonts w:ascii="Times New Roman" w:hAnsi="Times New Roman" w:cs="Times New Roman"/>
              </w:rPr>
            </w:pPr>
            <w:del w:id="398" w:author="Author">
              <w:r w:rsidRPr="0063462B" w:rsidDel="00953554">
                <w:rPr>
                  <w:rFonts w:ascii="Times New Roman" w:hAnsi="Times New Roman" w:cs="Times New Roman"/>
                </w:rPr>
                <w:delText>physically onsite with the</w:delText>
              </w:r>
            </w:del>
          </w:p>
          <w:p w14:paraId="7631B820" w14:textId="1B677016" w:rsidR="001E0C11" w:rsidRPr="0063462B" w:rsidRDefault="0063462B" w:rsidP="0063462B">
            <w:pPr>
              <w:rPr>
                <w:rFonts w:ascii="Times New Roman" w:eastAsia="Times New Roman" w:hAnsi="Times New Roman" w:cs="Times New Roman"/>
                <w:highlight w:val="yellow"/>
              </w:rPr>
            </w:pPr>
            <w:del w:id="399" w:author="Author">
              <w:r w:rsidRPr="0063462B" w:rsidDel="00953554">
                <w:rPr>
                  <w:rFonts w:ascii="Times New Roman" w:hAnsi="Times New Roman" w:cs="Times New Roman"/>
                </w:rPr>
                <w:delText xml:space="preserve">customer </w:delText>
              </w:r>
              <w:r w:rsidR="00F94FC7" w:rsidDel="00953554">
                <w:rPr>
                  <w:rFonts w:ascii="Times New Roman" w:hAnsi="Times New Roman" w:cs="Times New Roman"/>
                </w:rPr>
                <w:delText xml:space="preserve">within five </w:delText>
              </w:r>
              <w:r w:rsidDel="00953554">
                <w:rPr>
                  <w:rFonts w:ascii="Times New Roman" w:hAnsi="Times New Roman" w:cs="Times New Roman"/>
                </w:rPr>
                <w:delText>(</w:delText>
              </w:r>
              <w:r w:rsidR="00F94FC7" w:rsidDel="00953554">
                <w:rPr>
                  <w:rFonts w:ascii="Times New Roman" w:hAnsi="Times New Roman" w:cs="Times New Roman"/>
                </w:rPr>
                <w:delText>5</w:delText>
              </w:r>
              <w:r w:rsidDel="00953554">
                <w:rPr>
                  <w:rFonts w:ascii="Times New Roman" w:hAnsi="Times New Roman" w:cs="Times New Roman"/>
                </w:rPr>
                <w:delText>)</w:delText>
              </w:r>
              <w:r w:rsidRPr="0063462B" w:rsidDel="00953554">
                <w:rPr>
                  <w:rFonts w:ascii="Times New Roman" w:hAnsi="Times New Roman" w:cs="Times New Roman"/>
                </w:rPr>
                <w:delText xml:space="preserve"> business day</w:delText>
              </w:r>
              <w:r w:rsidDel="00953554">
                <w:rPr>
                  <w:rFonts w:ascii="Times New Roman" w:hAnsi="Times New Roman" w:cs="Times New Roman"/>
                </w:rPr>
                <w:delText xml:space="preserve"> for 99% of the time.</w:delText>
              </w:r>
            </w:del>
          </w:p>
        </w:tc>
        <w:tc>
          <w:tcPr>
            <w:tcW w:w="2790" w:type="dxa"/>
            <w:tcBorders>
              <w:top w:val="single" w:sz="4" w:space="0" w:color="auto"/>
              <w:left w:val="single" w:sz="4" w:space="0" w:color="auto"/>
              <w:bottom w:val="single" w:sz="4" w:space="0" w:color="auto"/>
              <w:right w:val="single" w:sz="4" w:space="0" w:color="auto"/>
            </w:tcBorders>
            <w:tcPrChange w:id="400" w:author="Author">
              <w:tcPr>
                <w:tcW w:w="2790" w:type="dxa"/>
                <w:gridSpan w:val="3"/>
                <w:tcBorders>
                  <w:top w:val="single" w:sz="4" w:space="0" w:color="auto"/>
                  <w:left w:val="single" w:sz="4" w:space="0" w:color="auto"/>
                  <w:bottom w:val="single" w:sz="4" w:space="0" w:color="auto"/>
                  <w:right w:val="single" w:sz="4" w:space="0" w:color="auto"/>
                </w:tcBorders>
              </w:tcPr>
            </w:tcPrChange>
          </w:tcPr>
          <w:p w14:paraId="6C718DCC" w14:textId="6B852BDC" w:rsidR="001E0C11" w:rsidRPr="00D107B5" w:rsidRDefault="001E0C11" w:rsidP="001E0C11">
            <w:pPr>
              <w:rPr>
                <w:rFonts w:ascii="Times New Roman" w:eastAsia="Times New Roman" w:hAnsi="Times New Roman" w:cs="Times New Roman"/>
              </w:rPr>
            </w:pPr>
            <w:del w:id="401" w:author="Author">
              <w:r w:rsidRPr="00D107B5" w:rsidDel="00953554">
                <w:rPr>
                  <w:rFonts w:ascii="Times New Roman" w:eastAsia="Times New Roman" w:hAnsi="Times New Roman" w:cs="Times New Roman"/>
                </w:rPr>
                <w:delText xml:space="preserve">A failure to </w:delText>
              </w:r>
              <w:r w:rsidR="0063462B" w:rsidRPr="00D107B5" w:rsidDel="00953554">
                <w:rPr>
                  <w:rFonts w:ascii="Times New Roman" w:eastAsia="Times New Roman" w:hAnsi="Times New Roman" w:cs="Times New Roman"/>
                </w:rPr>
                <w:delText xml:space="preserve">complete deliveries 99% of the time within </w:delText>
              </w:r>
              <w:r w:rsidR="00F94FC7" w:rsidDel="00953554">
                <w:rPr>
                  <w:rFonts w:ascii="Times New Roman" w:eastAsia="Times New Roman" w:hAnsi="Times New Roman" w:cs="Times New Roman"/>
                </w:rPr>
                <w:delText>five</w:delText>
              </w:r>
              <w:r w:rsidR="0063462B" w:rsidRPr="00D107B5" w:rsidDel="00953554">
                <w:rPr>
                  <w:rFonts w:ascii="Times New Roman" w:eastAsia="Times New Roman" w:hAnsi="Times New Roman" w:cs="Times New Roman"/>
                </w:rPr>
                <w:delText xml:space="preserve"> (</w:delText>
              </w:r>
              <w:r w:rsidR="00F94FC7" w:rsidDel="00953554">
                <w:rPr>
                  <w:rFonts w:ascii="Times New Roman" w:eastAsia="Times New Roman" w:hAnsi="Times New Roman" w:cs="Times New Roman"/>
                </w:rPr>
                <w:delText>5</w:delText>
              </w:r>
              <w:r w:rsidR="0063462B" w:rsidRPr="00D107B5" w:rsidDel="00953554">
                <w:rPr>
                  <w:rFonts w:ascii="Times New Roman" w:eastAsia="Times New Roman" w:hAnsi="Times New Roman" w:cs="Times New Roman"/>
                </w:rPr>
                <w:delText>) business days.</w:delText>
              </w:r>
            </w:del>
          </w:p>
        </w:tc>
        <w:tc>
          <w:tcPr>
            <w:tcW w:w="1625" w:type="dxa"/>
            <w:tcBorders>
              <w:top w:val="single" w:sz="4" w:space="0" w:color="auto"/>
              <w:left w:val="single" w:sz="4" w:space="0" w:color="auto"/>
              <w:bottom w:val="single" w:sz="4" w:space="0" w:color="auto"/>
              <w:right w:val="single" w:sz="4" w:space="0" w:color="auto"/>
            </w:tcBorders>
            <w:tcPrChange w:id="402" w:author="Author">
              <w:tcPr>
                <w:tcW w:w="1625" w:type="dxa"/>
                <w:tcBorders>
                  <w:top w:val="single" w:sz="4" w:space="0" w:color="auto"/>
                  <w:left w:val="single" w:sz="4" w:space="0" w:color="auto"/>
                  <w:bottom w:val="single" w:sz="4" w:space="0" w:color="auto"/>
                  <w:right w:val="single" w:sz="4" w:space="0" w:color="auto"/>
                </w:tcBorders>
              </w:tcPr>
            </w:tcPrChange>
          </w:tcPr>
          <w:p w14:paraId="50AA978C" w14:textId="4527AA62" w:rsidR="001E0C11" w:rsidRPr="00D107B5" w:rsidRDefault="00D107B5" w:rsidP="001E0C11">
            <w:pPr>
              <w:jc w:val="center"/>
              <w:rPr>
                <w:rFonts w:ascii="Times New Roman" w:eastAsia="Times New Roman" w:hAnsi="Times New Roman" w:cs="Times New Roman"/>
              </w:rPr>
            </w:pPr>
            <w:del w:id="403" w:author="Author">
              <w:r w:rsidDel="00953554">
                <w:rPr>
                  <w:rFonts w:ascii="Times New Roman" w:eastAsia="Times New Roman" w:hAnsi="Times New Roman" w:cs="Times New Roman"/>
                </w:rPr>
                <w:delText>$</w:delText>
              </w:r>
              <w:r w:rsidR="00F94FC7" w:rsidDel="00953554">
                <w:rPr>
                  <w:rFonts w:ascii="Times New Roman" w:eastAsia="Times New Roman" w:hAnsi="Times New Roman" w:cs="Times New Roman"/>
                </w:rPr>
                <w:delText>500</w:delText>
              </w:r>
            </w:del>
          </w:p>
        </w:tc>
      </w:tr>
      <w:tr w:rsidR="00F94FC7" w14:paraId="7B3B13F5" w14:textId="77777777" w:rsidTr="001E0C11">
        <w:tc>
          <w:tcPr>
            <w:tcW w:w="491" w:type="dxa"/>
            <w:tcBorders>
              <w:top w:val="single" w:sz="4" w:space="0" w:color="auto"/>
              <w:left w:val="single" w:sz="4" w:space="0" w:color="auto"/>
              <w:bottom w:val="single" w:sz="4" w:space="0" w:color="auto"/>
              <w:right w:val="single" w:sz="4" w:space="0" w:color="auto"/>
            </w:tcBorders>
          </w:tcPr>
          <w:p w14:paraId="195D36A2" w14:textId="64D55D40" w:rsidR="00F94FC7" w:rsidRDefault="00F94FC7" w:rsidP="001E0C11">
            <w:pPr>
              <w:rPr>
                <w:rFonts w:ascii="Times New Roman" w:eastAsia="Times New Roman" w:hAnsi="Times New Roman" w:cs="Times New Roman"/>
              </w:rPr>
            </w:pPr>
            <w:del w:id="404" w:author="Author">
              <w:r w:rsidDel="00953554">
                <w:rPr>
                  <w:rFonts w:ascii="Times New Roman" w:eastAsia="Times New Roman" w:hAnsi="Times New Roman" w:cs="Times New Roman"/>
                </w:rPr>
                <w:delText>6.</w:delText>
              </w:r>
            </w:del>
          </w:p>
        </w:tc>
        <w:tc>
          <w:tcPr>
            <w:tcW w:w="1805" w:type="dxa"/>
            <w:tcBorders>
              <w:top w:val="single" w:sz="4" w:space="0" w:color="auto"/>
              <w:left w:val="single" w:sz="4" w:space="0" w:color="auto"/>
              <w:bottom w:val="single" w:sz="4" w:space="0" w:color="auto"/>
              <w:right w:val="single" w:sz="4" w:space="0" w:color="auto"/>
            </w:tcBorders>
          </w:tcPr>
          <w:p w14:paraId="2805AC1C" w14:textId="094CDD60" w:rsidR="00F94FC7" w:rsidRDefault="00F94FC7" w:rsidP="001E0C11">
            <w:pPr>
              <w:rPr>
                <w:rFonts w:ascii="Times New Roman" w:hAnsi="Times New Roman" w:cs="Times New Roman"/>
              </w:rPr>
            </w:pPr>
            <w:del w:id="405" w:author="Author">
              <w:r w:rsidDel="00953554">
                <w:rPr>
                  <w:rFonts w:ascii="Times New Roman" w:hAnsi="Times New Roman" w:cs="Times New Roman"/>
                </w:rPr>
                <w:delText>Delivery Cycle Time Turnaround for Lab Furniture and Equipment</w:delText>
              </w:r>
            </w:del>
          </w:p>
        </w:tc>
        <w:tc>
          <w:tcPr>
            <w:tcW w:w="1218" w:type="dxa"/>
            <w:tcBorders>
              <w:top w:val="single" w:sz="4" w:space="0" w:color="auto"/>
              <w:left w:val="single" w:sz="4" w:space="0" w:color="auto"/>
              <w:bottom w:val="single" w:sz="4" w:space="0" w:color="auto"/>
              <w:right w:val="single" w:sz="4" w:space="0" w:color="auto"/>
            </w:tcBorders>
          </w:tcPr>
          <w:p w14:paraId="7CA87E0B" w14:textId="191D04C6" w:rsidR="00F94FC7" w:rsidRPr="001E0C11" w:rsidRDefault="00F94FC7" w:rsidP="001E0C11">
            <w:pPr>
              <w:rPr>
                <w:rFonts w:ascii="Times New Roman" w:eastAsia="Times New Roman" w:hAnsi="Times New Roman" w:cs="Times New Roman"/>
              </w:rPr>
            </w:pPr>
            <w:del w:id="406" w:author="Author">
              <w:r w:rsidDel="00953554">
                <w:rPr>
                  <w:rFonts w:ascii="Times New Roman" w:eastAsia="Times New Roman" w:hAnsi="Times New Roman" w:cs="Times New Roman"/>
                </w:rPr>
                <w:delText>Critical</w:delText>
              </w:r>
            </w:del>
          </w:p>
        </w:tc>
        <w:tc>
          <w:tcPr>
            <w:tcW w:w="3051" w:type="dxa"/>
            <w:tcBorders>
              <w:top w:val="single" w:sz="4" w:space="0" w:color="auto"/>
              <w:left w:val="single" w:sz="4" w:space="0" w:color="auto"/>
              <w:bottom w:val="single" w:sz="4" w:space="0" w:color="auto"/>
              <w:right w:val="single" w:sz="4" w:space="0" w:color="auto"/>
            </w:tcBorders>
          </w:tcPr>
          <w:p w14:paraId="66F85DF6" w14:textId="3D5C4DAF" w:rsidR="00F94FC7" w:rsidRPr="0063462B" w:rsidRDefault="00F94FC7" w:rsidP="00810999">
            <w:pPr>
              <w:autoSpaceDE w:val="0"/>
              <w:autoSpaceDN w:val="0"/>
              <w:adjustRightInd w:val="0"/>
              <w:rPr>
                <w:rFonts w:ascii="Times New Roman" w:hAnsi="Times New Roman" w:cs="Times New Roman"/>
              </w:rPr>
            </w:pPr>
            <w:del w:id="407" w:author="Author">
              <w:r w:rsidDel="00953554">
                <w:rPr>
                  <w:rFonts w:ascii="Times New Roman" w:hAnsi="Times New Roman" w:cs="Times New Roman"/>
                </w:rPr>
                <w:delText>Calculation of deliveries from the date of order receipt to the date when the product is physical onsite with the customer within thirty (30) business days for 99% of the time.</w:delText>
              </w:r>
            </w:del>
          </w:p>
        </w:tc>
        <w:tc>
          <w:tcPr>
            <w:tcW w:w="2790" w:type="dxa"/>
            <w:tcBorders>
              <w:top w:val="single" w:sz="4" w:space="0" w:color="auto"/>
              <w:left w:val="single" w:sz="4" w:space="0" w:color="auto"/>
              <w:bottom w:val="single" w:sz="4" w:space="0" w:color="auto"/>
              <w:right w:val="single" w:sz="4" w:space="0" w:color="auto"/>
            </w:tcBorders>
          </w:tcPr>
          <w:p w14:paraId="61398AD8" w14:textId="1BDD9AE0" w:rsidR="00F94FC7" w:rsidRPr="00D107B5" w:rsidRDefault="00F94FC7" w:rsidP="001E0C11">
            <w:pPr>
              <w:rPr>
                <w:rFonts w:ascii="Times New Roman" w:eastAsia="Times New Roman" w:hAnsi="Times New Roman" w:cs="Times New Roman"/>
              </w:rPr>
            </w:pPr>
            <w:del w:id="408" w:author="Author">
              <w:r w:rsidDel="00953554">
                <w:rPr>
                  <w:rFonts w:ascii="Times New Roman" w:eastAsia="Times New Roman" w:hAnsi="Times New Roman" w:cs="Times New Roman"/>
                </w:rPr>
                <w:delText>A failure to complete deliveries 99% of the time within thirty (30) business days.</w:delText>
              </w:r>
            </w:del>
          </w:p>
        </w:tc>
        <w:tc>
          <w:tcPr>
            <w:tcW w:w="1625" w:type="dxa"/>
            <w:tcBorders>
              <w:top w:val="single" w:sz="4" w:space="0" w:color="auto"/>
              <w:left w:val="single" w:sz="4" w:space="0" w:color="auto"/>
              <w:bottom w:val="single" w:sz="4" w:space="0" w:color="auto"/>
              <w:right w:val="single" w:sz="4" w:space="0" w:color="auto"/>
            </w:tcBorders>
          </w:tcPr>
          <w:p w14:paraId="7790708F" w14:textId="3CD393E5" w:rsidR="00F94FC7" w:rsidRDefault="00F94FC7" w:rsidP="001E0C11">
            <w:pPr>
              <w:jc w:val="center"/>
              <w:rPr>
                <w:rFonts w:ascii="Times New Roman" w:eastAsia="Times New Roman" w:hAnsi="Times New Roman" w:cs="Times New Roman"/>
              </w:rPr>
            </w:pPr>
            <w:del w:id="409" w:author="Author">
              <w:r w:rsidDel="00953554">
                <w:rPr>
                  <w:rFonts w:ascii="Times New Roman" w:eastAsia="Times New Roman" w:hAnsi="Times New Roman" w:cs="Times New Roman"/>
                </w:rPr>
                <w:delText>$500</w:delText>
              </w:r>
            </w:del>
          </w:p>
        </w:tc>
      </w:tr>
      <w:tr w:rsidR="001E0C11" w14:paraId="5D1924BA" w14:textId="3B84B492" w:rsidTr="00953554">
        <w:trPr>
          <w:trPrChange w:id="410" w:author="Author">
            <w:trPr>
              <w:gridBefore w:val="2"/>
            </w:trPr>
          </w:trPrChange>
        </w:trPr>
        <w:tc>
          <w:tcPr>
            <w:tcW w:w="491" w:type="dxa"/>
            <w:tcBorders>
              <w:top w:val="single" w:sz="4" w:space="0" w:color="auto"/>
              <w:left w:val="single" w:sz="4" w:space="0" w:color="auto"/>
              <w:bottom w:val="single" w:sz="4" w:space="0" w:color="auto"/>
              <w:right w:val="single" w:sz="4" w:space="0" w:color="auto"/>
            </w:tcBorders>
            <w:tcPrChange w:id="411" w:author="Author">
              <w:tcPr>
                <w:tcW w:w="491" w:type="dxa"/>
                <w:tcBorders>
                  <w:top w:val="single" w:sz="4" w:space="0" w:color="auto"/>
                  <w:left w:val="single" w:sz="4" w:space="0" w:color="auto"/>
                  <w:bottom w:val="single" w:sz="4" w:space="0" w:color="auto"/>
                  <w:right w:val="single" w:sz="4" w:space="0" w:color="auto"/>
                </w:tcBorders>
              </w:tcPr>
            </w:tcPrChange>
          </w:tcPr>
          <w:p w14:paraId="1EC28ED9" w14:textId="3CE13143" w:rsidR="001E0C11" w:rsidRDefault="00F94FC7" w:rsidP="001E0C11">
            <w:pPr>
              <w:rPr>
                <w:rFonts w:ascii="Times New Roman" w:eastAsia="Times New Roman" w:hAnsi="Times New Roman" w:cs="Times New Roman"/>
              </w:rPr>
            </w:pPr>
            <w:del w:id="412" w:author="Author">
              <w:r w:rsidDel="00953554">
                <w:rPr>
                  <w:rFonts w:ascii="Times New Roman" w:eastAsia="Times New Roman" w:hAnsi="Times New Roman" w:cs="Times New Roman"/>
                </w:rPr>
                <w:delText>7.</w:delText>
              </w:r>
            </w:del>
          </w:p>
        </w:tc>
        <w:tc>
          <w:tcPr>
            <w:tcW w:w="1805" w:type="dxa"/>
            <w:tcBorders>
              <w:top w:val="single" w:sz="4" w:space="0" w:color="auto"/>
              <w:left w:val="single" w:sz="4" w:space="0" w:color="auto"/>
              <w:bottom w:val="single" w:sz="4" w:space="0" w:color="auto"/>
              <w:right w:val="single" w:sz="4" w:space="0" w:color="auto"/>
            </w:tcBorders>
            <w:tcPrChange w:id="413" w:author="Author">
              <w:tcPr>
                <w:tcW w:w="1805" w:type="dxa"/>
                <w:gridSpan w:val="3"/>
                <w:tcBorders>
                  <w:top w:val="single" w:sz="4" w:space="0" w:color="auto"/>
                  <w:left w:val="single" w:sz="4" w:space="0" w:color="auto"/>
                  <w:bottom w:val="single" w:sz="4" w:space="0" w:color="auto"/>
                  <w:right w:val="single" w:sz="4" w:space="0" w:color="auto"/>
                </w:tcBorders>
              </w:tcPr>
            </w:tcPrChange>
          </w:tcPr>
          <w:p w14:paraId="28EECF6F" w14:textId="462CB9D0" w:rsidR="001E0C11" w:rsidRDefault="001E0C11" w:rsidP="001E0C11">
            <w:pPr>
              <w:rPr>
                <w:rFonts w:ascii="Times New Roman" w:hAnsi="Times New Roman" w:cs="Times New Roman"/>
              </w:rPr>
            </w:pPr>
            <w:del w:id="414" w:author="Author">
              <w:r w:rsidDel="00953554">
                <w:rPr>
                  <w:rFonts w:ascii="Times New Roman" w:hAnsi="Times New Roman" w:cs="Times New Roman"/>
                </w:rPr>
                <w:delText>Report Turnaround</w:delText>
              </w:r>
            </w:del>
          </w:p>
        </w:tc>
        <w:tc>
          <w:tcPr>
            <w:tcW w:w="1218" w:type="dxa"/>
            <w:tcBorders>
              <w:top w:val="single" w:sz="4" w:space="0" w:color="auto"/>
              <w:left w:val="single" w:sz="4" w:space="0" w:color="auto"/>
              <w:bottom w:val="single" w:sz="4" w:space="0" w:color="auto"/>
              <w:right w:val="single" w:sz="4" w:space="0" w:color="auto"/>
            </w:tcBorders>
            <w:tcPrChange w:id="415" w:author="Author">
              <w:tcPr>
                <w:tcW w:w="1218" w:type="dxa"/>
                <w:tcBorders>
                  <w:top w:val="single" w:sz="4" w:space="0" w:color="auto"/>
                  <w:left w:val="single" w:sz="4" w:space="0" w:color="auto"/>
                  <w:bottom w:val="single" w:sz="4" w:space="0" w:color="auto"/>
                  <w:right w:val="single" w:sz="4" w:space="0" w:color="auto"/>
                </w:tcBorders>
              </w:tcPr>
            </w:tcPrChange>
          </w:tcPr>
          <w:p w14:paraId="6C989C6E" w14:textId="7269213B" w:rsidR="001E0C11" w:rsidRPr="001E0C11" w:rsidRDefault="001E0C11" w:rsidP="001E0C11">
            <w:pPr>
              <w:rPr>
                <w:rFonts w:ascii="Times New Roman" w:eastAsia="Times New Roman" w:hAnsi="Times New Roman" w:cs="Times New Roman"/>
              </w:rPr>
            </w:pPr>
            <w:del w:id="416" w:author="Author">
              <w:r w:rsidRPr="001E0C11" w:rsidDel="00953554">
                <w:rPr>
                  <w:rFonts w:ascii="Times New Roman" w:eastAsia="Times New Roman" w:hAnsi="Times New Roman" w:cs="Times New Roman"/>
                </w:rPr>
                <w:delText>Important</w:delText>
              </w:r>
            </w:del>
          </w:p>
        </w:tc>
        <w:tc>
          <w:tcPr>
            <w:tcW w:w="3051" w:type="dxa"/>
            <w:tcBorders>
              <w:top w:val="single" w:sz="4" w:space="0" w:color="auto"/>
              <w:left w:val="single" w:sz="4" w:space="0" w:color="auto"/>
              <w:bottom w:val="single" w:sz="4" w:space="0" w:color="auto"/>
              <w:right w:val="single" w:sz="4" w:space="0" w:color="auto"/>
            </w:tcBorders>
            <w:tcPrChange w:id="417" w:author="Author">
              <w:tcPr>
                <w:tcW w:w="3051" w:type="dxa"/>
                <w:gridSpan w:val="2"/>
                <w:tcBorders>
                  <w:top w:val="single" w:sz="4" w:space="0" w:color="auto"/>
                  <w:left w:val="single" w:sz="4" w:space="0" w:color="auto"/>
                  <w:bottom w:val="single" w:sz="4" w:space="0" w:color="auto"/>
                  <w:right w:val="single" w:sz="4" w:space="0" w:color="auto"/>
                </w:tcBorders>
              </w:tcPr>
            </w:tcPrChange>
          </w:tcPr>
          <w:p w14:paraId="35B61043" w14:textId="6CC23B48" w:rsidR="001E0C11" w:rsidRPr="0063462B" w:rsidRDefault="001E0C11" w:rsidP="00810999">
            <w:pPr>
              <w:autoSpaceDE w:val="0"/>
              <w:autoSpaceDN w:val="0"/>
              <w:adjustRightInd w:val="0"/>
              <w:rPr>
                <w:rFonts w:ascii="Times New Roman" w:eastAsia="Times New Roman" w:hAnsi="Times New Roman" w:cs="Times New Roman"/>
                <w:highlight w:val="yellow"/>
              </w:rPr>
            </w:pPr>
            <w:del w:id="418" w:author="Author">
              <w:r w:rsidRPr="0063462B" w:rsidDel="00953554">
                <w:rPr>
                  <w:rFonts w:ascii="Times New Roman" w:hAnsi="Times New Roman" w:cs="Times New Roman"/>
                </w:rPr>
                <w:delText xml:space="preserve">The Contractor shall provide requested </w:delText>
              </w:r>
              <w:r w:rsidR="00810999" w:rsidRPr="0063462B" w:rsidDel="00953554">
                <w:rPr>
                  <w:rFonts w:ascii="Times New Roman" w:hAnsi="Times New Roman" w:cs="Times New Roman"/>
                </w:rPr>
                <w:delText xml:space="preserve">standard </w:delText>
              </w:r>
              <w:r w:rsidRPr="0063462B" w:rsidDel="00953554">
                <w:rPr>
                  <w:rFonts w:ascii="Times New Roman" w:hAnsi="Times New Roman" w:cs="Times New Roman"/>
                </w:rPr>
                <w:delText>reports within</w:delText>
              </w:r>
              <w:r w:rsidR="00810999" w:rsidRPr="0063462B" w:rsidDel="00953554">
                <w:rPr>
                  <w:rFonts w:ascii="Times New Roman" w:hAnsi="Times New Roman" w:cs="Times New Roman"/>
                </w:rPr>
                <w:delText xml:space="preserve"> 2 b</w:delText>
              </w:r>
              <w:r w:rsidRPr="0063462B" w:rsidDel="00953554">
                <w:rPr>
                  <w:rFonts w:ascii="Times New Roman" w:hAnsi="Times New Roman" w:cs="Times New Roman"/>
                </w:rPr>
                <w:delText>usiness days from the date of request</w:delText>
              </w:r>
              <w:r w:rsidR="00810999" w:rsidRPr="0063462B" w:rsidDel="00953554">
                <w:rPr>
                  <w:rFonts w:ascii="Times New Roman" w:hAnsi="Times New Roman" w:cs="Times New Roman"/>
                </w:rPr>
                <w:delText xml:space="preserve"> 1</w:delText>
              </w:r>
              <w:r w:rsidRPr="0063462B" w:rsidDel="00953554">
                <w:rPr>
                  <w:rFonts w:ascii="Times New Roman" w:hAnsi="Times New Roman" w:cs="Times New Roman"/>
                </w:rPr>
                <w:delText xml:space="preserve">00.0% of </w:delText>
              </w:r>
              <w:r w:rsidR="00810999" w:rsidRPr="0063462B" w:rsidDel="00953554">
                <w:rPr>
                  <w:rFonts w:ascii="Times New Roman" w:hAnsi="Times New Roman" w:cs="Times New Roman"/>
                </w:rPr>
                <w:delText>the time</w:delText>
              </w:r>
              <w:r w:rsidRPr="0063462B" w:rsidDel="00953554">
                <w:rPr>
                  <w:rFonts w:ascii="Times New Roman" w:hAnsi="Times New Roman" w:cs="Times New Roman"/>
                </w:rPr>
                <w:delText>.</w:delText>
              </w:r>
            </w:del>
          </w:p>
        </w:tc>
        <w:tc>
          <w:tcPr>
            <w:tcW w:w="2790" w:type="dxa"/>
            <w:tcBorders>
              <w:top w:val="single" w:sz="4" w:space="0" w:color="auto"/>
              <w:left w:val="single" w:sz="4" w:space="0" w:color="auto"/>
              <w:bottom w:val="single" w:sz="4" w:space="0" w:color="auto"/>
              <w:right w:val="single" w:sz="4" w:space="0" w:color="auto"/>
            </w:tcBorders>
            <w:tcPrChange w:id="419" w:author="Author">
              <w:tcPr>
                <w:tcW w:w="2790" w:type="dxa"/>
                <w:gridSpan w:val="3"/>
                <w:tcBorders>
                  <w:top w:val="single" w:sz="4" w:space="0" w:color="auto"/>
                  <w:left w:val="single" w:sz="4" w:space="0" w:color="auto"/>
                  <w:bottom w:val="single" w:sz="4" w:space="0" w:color="auto"/>
                  <w:right w:val="single" w:sz="4" w:space="0" w:color="auto"/>
                </w:tcBorders>
              </w:tcPr>
            </w:tcPrChange>
          </w:tcPr>
          <w:p w14:paraId="249AAE30" w14:textId="1A8CCED8" w:rsidR="001E0C11" w:rsidRPr="00D107B5" w:rsidRDefault="001E0C11" w:rsidP="001E0C11">
            <w:pPr>
              <w:rPr>
                <w:rFonts w:ascii="Times New Roman" w:eastAsia="Times New Roman" w:hAnsi="Times New Roman" w:cs="Times New Roman"/>
              </w:rPr>
            </w:pPr>
            <w:del w:id="420" w:author="Author">
              <w:r w:rsidRPr="00D107B5" w:rsidDel="00953554">
                <w:rPr>
                  <w:rFonts w:ascii="Times New Roman" w:eastAsia="Times New Roman" w:hAnsi="Times New Roman" w:cs="Times New Roman"/>
                </w:rPr>
                <w:delText>A failure to provide timely, accurate reports to the Vendor Contract Manager during the allotted time</w:delText>
              </w:r>
              <w:r w:rsidR="00810999" w:rsidRPr="00D107B5" w:rsidDel="00953554">
                <w:rPr>
                  <w:rFonts w:ascii="Times New Roman" w:eastAsia="Times New Roman" w:hAnsi="Times New Roman" w:cs="Times New Roman"/>
                </w:rPr>
                <w:delText xml:space="preserve"> unless the parties agree to a longer response period.</w:delText>
              </w:r>
            </w:del>
          </w:p>
        </w:tc>
        <w:tc>
          <w:tcPr>
            <w:tcW w:w="1625" w:type="dxa"/>
            <w:tcBorders>
              <w:top w:val="single" w:sz="4" w:space="0" w:color="auto"/>
              <w:left w:val="single" w:sz="4" w:space="0" w:color="auto"/>
              <w:bottom w:val="single" w:sz="4" w:space="0" w:color="auto"/>
              <w:right w:val="single" w:sz="4" w:space="0" w:color="auto"/>
            </w:tcBorders>
            <w:tcPrChange w:id="421" w:author="Author">
              <w:tcPr>
                <w:tcW w:w="1625" w:type="dxa"/>
                <w:tcBorders>
                  <w:top w:val="single" w:sz="4" w:space="0" w:color="auto"/>
                  <w:left w:val="single" w:sz="4" w:space="0" w:color="auto"/>
                  <w:bottom w:val="single" w:sz="4" w:space="0" w:color="auto"/>
                  <w:right w:val="single" w:sz="4" w:space="0" w:color="auto"/>
                </w:tcBorders>
              </w:tcPr>
            </w:tcPrChange>
          </w:tcPr>
          <w:p w14:paraId="6D100F4A" w14:textId="686754FC" w:rsidR="001E0C11" w:rsidRPr="00D107B5" w:rsidRDefault="00D107B5" w:rsidP="001E0C11">
            <w:pPr>
              <w:jc w:val="center"/>
              <w:rPr>
                <w:rFonts w:ascii="Times New Roman" w:eastAsia="Times New Roman" w:hAnsi="Times New Roman" w:cs="Times New Roman"/>
              </w:rPr>
            </w:pPr>
            <w:del w:id="422" w:author="Author">
              <w:r w:rsidDel="00953554">
                <w:rPr>
                  <w:rFonts w:ascii="Times New Roman" w:eastAsia="Times New Roman" w:hAnsi="Times New Roman" w:cs="Times New Roman"/>
                </w:rPr>
                <w:delText>$250</w:delText>
              </w:r>
            </w:del>
          </w:p>
        </w:tc>
      </w:tr>
      <w:tr w:rsidR="001E0C11" w14:paraId="78E51C74" w14:textId="16CF21F8" w:rsidTr="00953554">
        <w:trPr>
          <w:trPrChange w:id="423" w:author="Author">
            <w:trPr>
              <w:gridBefore w:val="2"/>
            </w:trPr>
          </w:trPrChange>
        </w:trPr>
        <w:tc>
          <w:tcPr>
            <w:tcW w:w="491" w:type="dxa"/>
            <w:tcBorders>
              <w:top w:val="single" w:sz="4" w:space="0" w:color="auto"/>
              <w:left w:val="single" w:sz="4" w:space="0" w:color="auto"/>
              <w:bottom w:val="single" w:sz="4" w:space="0" w:color="auto"/>
              <w:right w:val="single" w:sz="4" w:space="0" w:color="auto"/>
            </w:tcBorders>
            <w:tcPrChange w:id="424" w:author="Author">
              <w:tcPr>
                <w:tcW w:w="491" w:type="dxa"/>
                <w:tcBorders>
                  <w:top w:val="single" w:sz="4" w:space="0" w:color="auto"/>
                  <w:left w:val="single" w:sz="4" w:space="0" w:color="auto"/>
                  <w:bottom w:val="single" w:sz="4" w:space="0" w:color="auto"/>
                  <w:right w:val="single" w:sz="4" w:space="0" w:color="auto"/>
                </w:tcBorders>
              </w:tcPr>
            </w:tcPrChange>
          </w:tcPr>
          <w:p w14:paraId="00FF28EF" w14:textId="1E25C18D" w:rsidR="001E0C11" w:rsidRDefault="00F94FC7" w:rsidP="001E0C11">
            <w:pPr>
              <w:rPr>
                <w:rFonts w:ascii="Times New Roman" w:eastAsia="Times New Roman" w:hAnsi="Times New Roman" w:cs="Times New Roman"/>
              </w:rPr>
            </w:pPr>
            <w:del w:id="425" w:author="Author">
              <w:r w:rsidDel="00953554">
                <w:rPr>
                  <w:rFonts w:ascii="Times New Roman" w:eastAsia="Times New Roman" w:hAnsi="Times New Roman" w:cs="Times New Roman"/>
                </w:rPr>
                <w:delText>8.</w:delText>
              </w:r>
            </w:del>
          </w:p>
        </w:tc>
        <w:tc>
          <w:tcPr>
            <w:tcW w:w="1805" w:type="dxa"/>
            <w:tcBorders>
              <w:top w:val="single" w:sz="4" w:space="0" w:color="auto"/>
              <w:left w:val="single" w:sz="4" w:space="0" w:color="auto"/>
              <w:bottom w:val="single" w:sz="4" w:space="0" w:color="auto"/>
              <w:right w:val="single" w:sz="4" w:space="0" w:color="auto"/>
            </w:tcBorders>
            <w:tcPrChange w:id="426" w:author="Author">
              <w:tcPr>
                <w:tcW w:w="1805" w:type="dxa"/>
                <w:gridSpan w:val="3"/>
                <w:tcBorders>
                  <w:top w:val="single" w:sz="4" w:space="0" w:color="auto"/>
                  <w:left w:val="single" w:sz="4" w:space="0" w:color="auto"/>
                  <w:bottom w:val="single" w:sz="4" w:space="0" w:color="auto"/>
                  <w:right w:val="single" w:sz="4" w:space="0" w:color="auto"/>
                </w:tcBorders>
              </w:tcPr>
            </w:tcPrChange>
          </w:tcPr>
          <w:p w14:paraId="57D218D0" w14:textId="31DD9EE7" w:rsidR="001E0C11" w:rsidRDefault="001E0C11" w:rsidP="001E0C11">
            <w:pPr>
              <w:rPr>
                <w:rFonts w:ascii="Times New Roman" w:hAnsi="Times New Roman" w:cs="Times New Roman"/>
              </w:rPr>
            </w:pPr>
            <w:del w:id="427" w:author="Author">
              <w:r w:rsidDel="00953554">
                <w:rPr>
                  <w:rFonts w:ascii="Times New Roman" w:hAnsi="Times New Roman" w:cs="Times New Roman"/>
                </w:rPr>
                <w:delText>Ad hoc Report Turnaround</w:delText>
              </w:r>
            </w:del>
          </w:p>
        </w:tc>
        <w:tc>
          <w:tcPr>
            <w:tcW w:w="1218" w:type="dxa"/>
            <w:tcBorders>
              <w:top w:val="single" w:sz="4" w:space="0" w:color="auto"/>
              <w:left w:val="single" w:sz="4" w:space="0" w:color="auto"/>
              <w:bottom w:val="single" w:sz="4" w:space="0" w:color="auto"/>
              <w:right w:val="single" w:sz="4" w:space="0" w:color="auto"/>
            </w:tcBorders>
            <w:tcPrChange w:id="428" w:author="Author">
              <w:tcPr>
                <w:tcW w:w="1218" w:type="dxa"/>
                <w:tcBorders>
                  <w:top w:val="single" w:sz="4" w:space="0" w:color="auto"/>
                  <w:left w:val="single" w:sz="4" w:space="0" w:color="auto"/>
                  <w:bottom w:val="single" w:sz="4" w:space="0" w:color="auto"/>
                  <w:right w:val="single" w:sz="4" w:space="0" w:color="auto"/>
                </w:tcBorders>
              </w:tcPr>
            </w:tcPrChange>
          </w:tcPr>
          <w:p w14:paraId="320EC20D" w14:textId="34A8269A" w:rsidR="001E0C11" w:rsidRPr="00810999" w:rsidRDefault="001E0C11" w:rsidP="001E0C11">
            <w:pPr>
              <w:rPr>
                <w:rFonts w:ascii="Times New Roman" w:eastAsia="Times New Roman" w:hAnsi="Times New Roman" w:cs="Times New Roman"/>
              </w:rPr>
            </w:pPr>
            <w:del w:id="429" w:author="Author">
              <w:r w:rsidRPr="00810999" w:rsidDel="00953554">
                <w:rPr>
                  <w:rFonts w:ascii="Times New Roman" w:eastAsia="Times New Roman" w:hAnsi="Times New Roman" w:cs="Times New Roman"/>
                </w:rPr>
                <w:delText>Important</w:delText>
              </w:r>
            </w:del>
          </w:p>
        </w:tc>
        <w:tc>
          <w:tcPr>
            <w:tcW w:w="3051" w:type="dxa"/>
            <w:tcBorders>
              <w:top w:val="single" w:sz="4" w:space="0" w:color="auto"/>
              <w:left w:val="single" w:sz="4" w:space="0" w:color="auto"/>
              <w:bottom w:val="single" w:sz="4" w:space="0" w:color="auto"/>
              <w:right w:val="single" w:sz="4" w:space="0" w:color="auto"/>
            </w:tcBorders>
            <w:tcPrChange w:id="430" w:author="Author">
              <w:tcPr>
                <w:tcW w:w="3051" w:type="dxa"/>
                <w:gridSpan w:val="2"/>
                <w:tcBorders>
                  <w:top w:val="single" w:sz="4" w:space="0" w:color="auto"/>
                  <w:left w:val="single" w:sz="4" w:space="0" w:color="auto"/>
                  <w:bottom w:val="single" w:sz="4" w:space="0" w:color="auto"/>
                  <w:right w:val="single" w:sz="4" w:space="0" w:color="auto"/>
                </w:tcBorders>
              </w:tcPr>
            </w:tcPrChange>
          </w:tcPr>
          <w:p w14:paraId="7B372D88" w14:textId="32D51C37" w:rsidR="001E0C11" w:rsidRPr="00810999" w:rsidRDefault="001E0C11" w:rsidP="001E0C11">
            <w:pPr>
              <w:rPr>
                <w:rFonts w:ascii="Times New Roman" w:eastAsia="Times New Roman" w:hAnsi="Times New Roman" w:cs="Times New Roman"/>
              </w:rPr>
            </w:pPr>
            <w:del w:id="431" w:author="Author">
              <w:r w:rsidRPr="00810999" w:rsidDel="00953554">
                <w:rPr>
                  <w:rFonts w:ascii="Times New Roman" w:eastAsia="Times New Roman" w:hAnsi="Times New Roman" w:cs="Times New Roman"/>
                </w:rPr>
                <w:delText xml:space="preserve">The Contractor </w:delText>
              </w:r>
              <w:r w:rsidR="00810999" w:rsidRPr="00810999" w:rsidDel="00953554">
                <w:rPr>
                  <w:rFonts w:ascii="Times New Roman" w:eastAsia="Times New Roman" w:hAnsi="Times New Roman" w:cs="Times New Roman"/>
                </w:rPr>
                <w:delText>shall</w:delText>
              </w:r>
              <w:r w:rsidRPr="00810999" w:rsidDel="00953554">
                <w:rPr>
                  <w:rFonts w:ascii="Times New Roman" w:eastAsia="Times New Roman" w:hAnsi="Times New Roman" w:cs="Times New Roman"/>
                </w:rPr>
                <w:delText xml:space="preserve"> provide</w:delText>
              </w:r>
              <w:r w:rsidR="00810999" w:rsidRPr="00810999" w:rsidDel="00953554">
                <w:rPr>
                  <w:rFonts w:ascii="Times New Roman" w:eastAsia="Times New Roman" w:hAnsi="Times New Roman" w:cs="Times New Roman"/>
                </w:rPr>
                <w:delText xml:space="preserve"> requested Ad hoc reporting within 5 business days</w:delText>
              </w:r>
              <w:r w:rsidR="00810999" w:rsidDel="00953554">
                <w:rPr>
                  <w:rFonts w:ascii="Times New Roman" w:eastAsia="Times New Roman" w:hAnsi="Times New Roman" w:cs="Times New Roman"/>
                </w:rPr>
                <w:delText xml:space="preserve"> of request </w:delText>
              </w:r>
              <w:r w:rsidR="00810999" w:rsidRPr="00810999" w:rsidDel="00953554">
                <w:rPr>
                  <w:rFonts w:ascii="Times New Roman" w:eastAsia="Times New Roman" w:hAnsi="Times New Roman" w:cs="Times New Roman"/>
                </w:rPr>
                <w:delText>1</w:delText>
              </w:r>
              <w:r w:rsidRPr="00810999" w:rsidDel="00953554">
                <w:rPr>
                  <w:rFonts w:ascii="Times New Roman" w:eastAsia="Times New Roman" w:hAnsi="Times New Roman" w:cs="Times New Roman"/>
                </w:rPr>
                <w:delText>00% of the time.</w:delText>
              </w:r>
            </w:del>
          </w:p>
        </w:tc>
        <w:tc>
          <w:tcPr>
            <w:tcW w:w="2790" w:type="dxa"/>
            <w:tcBorders>
              <w:top w:val="single" w:sz="4" w:space="0" w:color="auto"/>
              <w:left w:val="single" w:sz="4" w:space="0" w:color="auto"/>
              <w:bottom w:val="single" w:sz="4" w:space="0" w:color="auto"/>
              <w:right w:val="single" w:sz="4" w:space="0" w:color="auto"/>
            </w:tcBorders>
            <w:tcPrChange w:id="432" w:author="Author">
              <w:tcPr>
                <w:tcW w:w="2790" w:type="dxa"/>
                <w:gridSpan w:val="3"/>
                <w:tcBorders>
                  <w:top w:val="single" w:sz="4" w:space="0" w:color="auto"/>
                  <w:left w:val="single" w:sz="4" w:space="0" w:color="auto"/>
                  <w:bottom w:val="single" w:sz="4" w:space="0" w:color="auto"/>
                  <w:right w:val="single" w:sz="4" w:space="0" w:color="auto"/>
                </w:tcBorders>
              </w:tcPr>
            </w:tcPrChange>
          </w:tcPr>
          <w:p w14:paraId="0EDABF2F" w14:textId="726DCAEB" w:rsidR="001E0C11" w:rsidRPr="001E0C11" w:rsidRDefault="001E0C11" w:rsidP="001E0C11">
            <w:pPr>
              <w:rPr>
                <w:rFonts w:ascii="Times New Roman" w:eastAsia="Times New Roman" w:hAnsi="Times New Roman" w:cs="Times New Roman"/>
              </w:rPr>
            </w:pPr>
            <w:del w:id="433" w:author="Author">
              <w:r w:rsidRPr="001E0C11" w:rsidDel="00953554">
                <w:rPr>
                  <w:rFonts w:ascii="Times New Roman" w:eastAsia="Times New Roman" w:hAnsi="Times New Roman" w:cs="Times New Roman"/>
                </w:rPr>
                <w:delText>A failure to provide timely, accurate reports to the Vendor Contract Manager during the allotted time</w:delText>
              </w:r>
              <w:r w:rsidR="00810999" w:rsidDel="00953554">
                <w:rPr>
                  <w:rFonts w:ascii="Times New Roman" w:eastAsia="Times New Roman" w:hAnsi="Times New Roman" w:cs="Times New Roman"/>
                </w:rPr>
                <w:delText xml:space="preserve"> unless the parties agree to a longer response period.</w:delText>
              </w:r>
            </w:del>
          </w:p>
        </w:tc>
        <w:tc>
          <w:tcPr>
            <w:tcW w:w="1625" w:type="dxa"/>
            <w:tcBorders>
              <w:top w:val="single" w:sz="4" w:space="0" w:color="auto"/>
              <w:left w:val="single" w:sz="4" w:space="0" w:color="auto"/>
              <w:bottom w:val="single" w:sz="4" w:space="0" w:color="auto"/>
              <w:right w:val="single" w:sz="4" w:space="0" w:color="auto"/>
            </w:tcBorders>
            <w:tcPrChange w:id="434" w:author="Author">
              <w:tcPr>
                <w:tcW w:w="1625" w:type="dxa"/>
                <w:tcBorders>
                  <w:top w:val="single" w:sz="4" w:space="0" w:color="auto"/>
                  <w:left w:val="single" w:sz="4" w:space="0" w:color="auto"/>
                  <w:bottom w:val="single" w:sz="4" w:space="0" w:color="auto"/>
                  <w:right w:val="single" w:sz="4" w:space="0" w:color="auto"/>
                </w:tcBorders>
              </w:tcPr>
            </w:tcPrChange>
          </w:tcPr>
          <w:p w14:paraId="2356E80F" w14:textId="262BA2DF" w:rsidR="001E0C11" w:rsidRPr="009060A2" w:rsidRDefault="00D107B5" w:rsidP="001E0C11">
            <w:pPr>
              <w:jc w:val="center"/>
              <w:rPr>
                <w:rFonts w:ascii="Times New Roman" w:eastAsia="Times New Roman" w:hAnsi="Times New Roman" w:cs="Times New Roman"/>
                <w:highlight w:val="yellow"/>
              </w:rPr>
            </w:pPr>
            <w:del w:id="435" w:author="Author">
              <w:r w:rsidRPr="00D107B5" w:rsidDel="00953554">
                <w:rPr>
                  <w:rFonts w:ascii="Times New Roman" w:eastAsia="Times New Roman" w:hAnsi="Times New Roman" w:cs="Times New Roman"/>
                </w:rPr>
                <w:delText>$250</w:delText>
              </w:r>
            </w:del>
          </w:p>
        </w:tc>
      </w:tr>
      <w:tr w:rsidR="001E0C11" w14:paraId="4B758340" w14:textId="58114D6E" w:rsidTr="00953554">
        <w:trPr>
          <w:trPrChange w:id="436" w:author="Author">
            <w:trPr>
              <w:gridBefore w:val="2"/>
            </w:trPr>
          </w:trPrChange>
        </w:trPr>
        <w:tc>
          <w:tcPr>
            <w:tcW w:w="491" w:type="dxa"/>
            <w:tcBorders>
              <w:top w:val="single" w:sz="4" w:space="0" w:color="auto"/>
              <w:left w:val="single" w:sz="4" w:space="0" w:color="auto"/>
              <w:bottom w:val="single" w:sz="4" w:space="0" w:color="auto"/>
              <w:right w:val="single" w:sz="4" w:space="0" w:color="auto"/>
            </w:tcBorders>
            <w:tcPrChange w:id="437" w:author="Author">
              <w:tcPr>
                <w:tcW w:w="491" w:type="dxa"/>
                <w:tcBorders>
                  <w:top w:val="single" w:sz="4" w:space="0" w:color="auto"/>
                  <w:left w:val="single" w:sz="4" w:space="0" w:color="auto"/>
                  <w:bottom w:val="single" w:sz="4" w:space="0" w:color="auto"/>
                  <w:right w:val="single" w:sz="4" w:space="0" w:color="auto"/>
                </w:tcBorders>
              </w:tcPr>
            </w:tcPrChange>
          </w:tcPr>
          <w:p w14:paraId="088178B1" w14:textId="768D4E4B" w:rsidR="001E0C11" w:rsidRDefault="00F94FC7" w:rsidP="001E0C11">
            <w:pPr>
              <w:rPr>
                <w:rFonts w:ascii="Times New Roman" w:eastAsia="Times New Roman" w:hAnsi="Times New Roman" w:cs="Times New Roman"/>
              </w:rPr>
            </w:pPr>
            <w:del w:id="438" w:author="Author">
              <w:r w:rsidDel="00953554">
                <w:rPr>
                  <w:rFonts w:ascii="Times New Roman" w:eastAsia="Times New Roman" w:hAnsi="Times New Roman" w:cs="Times New Roman"/>
                </w:rPr>
                <w:delText>9.</w:delText>
              </w:r>
            </w:del>
          </w:p>
        </w:tc>
        <w:tc>
          <w:tcPr>
            <w:tcW w:w="1805" w:type="dxa"/>
            <w:tcBorders>
              <w:top w:val="single" w:sz="4" w:space="0" w:color="auto"/>
              <w:left w:val="single" w:sz="4" w:space="0" w:color="auto"/>
              <w:bottom w:val="single" w:sz="4" w:space="0" w:color="auto"/>
              <w:right w:val="single" w:sz="4" w:space="0" w:color="auto"/>
            </w:tcBorders>
            <w:tcPrChange w:id="439" w:author="Author">
              <w:tcPr>
                <w:tcW w:w="1805" w:type="dxa"/>
                <w:gridSpan w:val="3"/>
                <w:tcBorders>
                  <w:top w:val="single" w:sz="4" w:space="0" w:color="auto"/>
                  <w:left w:val="single" w:sz="4" w:space="0" w:color="auto"/>
                  <w:bottom w:val="single" w:sz="4" w:space="0" w:color="auto"/>
                  <w:right w:val="single" w:sz="4" w:space="0" w:color="auto"/>
                </w:tcBorders>
              </w:tcPr>
            </w:tcPrChange>
          </w:tcPr>
          <w:p w14:paraId="69FFDD2A" w14:textId="321BFB88" w:rsidR="00D107B5" w:rsidRPr="00D107B5" w:rsidRDefault="001E0C11" w:rsidP="00D107B5">
            <w:pPr>
              <w:rPr>
                <w:rFonts w:ascii="Times New Roman" w:hAnsi="Times New Roman" w:cs="Times New Roman"/>
              </w:rPr>
            </w:pPr>
            <w:del w:id="440" w:author="Author">
              <w:r w:rsidDel="00953554">
                <w:rPr>
                  <w:rFonts w:ascii="Times New Roman" w:hAnsi="Times New Roman" w:cs="Times New Roman"/>
                </w:rPr>
                <w:delText>Problem R</w:delText>
              </w:r>
              <w:r w:rsidR="00D107B5" w:rsidDel="00953554">
                <w:rPr>
                  <w:rFonts w:ascii="Times New Roman" w:hAnsi="Times New Roman" w:cs="Times New Roman"/>
                </w:rPr>
                <w:delText>esolution</w:delText>
              </w:r>
            </w:del>
          </w:p>
        </w:tc>
        <w:tc>
          <w:tcPr>
            <w:tcW w:w="1218" w:type="dxa"/>
            <w:tcBorders>
              <w:top w:val="single" w:sz="4" w:space="0" w:color="auto"/>
              <w:left w:val="single" w:sz="4" w:space="0" w:color="auto"/>
              <w:bottom w:val="single" w:sz="4" w:space="0" w:color="auto"/>
              <w:right w:val="single" w:sz="4" w:space="0" w:color="auto"/>
            </w:tcBorders>
            <w:tcPrChange w:id="441" w:author="Author">
              <w:tcPr>
                <w:tcW w:w="1218" w:type="dxa"/>
                <w:tcBorders>
                  <w:top w:val="single" w:sz="4" w:space="0" w:color="auto"/>
                  <w:left w:val="single" w:sz="4" w:space="0" w:color="auto"/>
                  <w:bottom w:val="single" w:sz="4" w:space="0" w:color="auto"/>
                  <w:right w:val="single" w:sz="4" w:space="0" w:color="auto"/>
                </w:tcBorders>
              </w:tcPr>
            </w:tcPrChange>
          </w:tcPr>
          <w:p w14:paraId="17D47D4F" w14:textId="080FB6B9" w:rsidR="001E0C11" w:rsidRDefault="001E0C11" w:rsidP="001E0C11">
            <w:pPr>
              <w:rPr>
                <w:rFonts w:ascii="Times New Roman" w:eastAsia="Times New Roman" w:hAnsi="Times New Roman" w:cs="Times New Roman"/>
              </w:rPr>
            </w:pPr>
            <w:del w:id="442" w:author="Author">
              <w:r w:rsidDel="00953554">
                <w:rPr>
                  <w:rFonts w:ascii="Times New Roman" w:eastAsia="Times New Roman" w:hAnsi="Times New Roman" w:cs="Times New Roman"/>
                </w:rPr>
                <w:delText>Critical</w:delText>
              </w:r>
            </w:del>
          </w:p>
        </w:tc>
        <w:tc>
          <w:tcPr>
            <w:tcW w:w="3051" w:type="dxa"/>
            <w:tcBorders>
              <w:top w:val="single" w:sz="4" w:space="0" w:color="auto"/>
              <w:left w:val="single" w:sz="4" w:space="0" w:color="auto"/>
              <w:bottom w:val="single" w:sz="4" w:space="0" w:color="auto"/>
              <w:right w:val="single" w:sz="4" w:space="0" w:color="auto"/>
            </w:tcBorders>
            <w:tcPrChange w:id="443" w:author="Author">
              <w:tcPr>
                <w:tcW w:w="3051" w:type="dxa"/>
                <w:gridSpan w:val="2"/>
                <w:tcBorders>
                  <w:top w:val="single" w:sz="4" w:space="0" w:color="auto"/>
                  <w:left w:val="single" w:sz="4" w:space="0" w:color="auto"/>
                  <w:bottom w:val="single" w:sz="4" w:space="0" w:color="auto"/>
                  <w:right w:val="single" w:sz="4" w:space="0" w:color="auto"/>
                </w:tcBorders>
              </w:tcPr>
            </w:tcPrChange>
          </w:tcPr>
          <w:p w14:paraId="4DD80C80" w14:textId="16BB535F" w:rsidR="001E0C11" w:rsidRPr="00D107B5" w:rsidRDefault="00D107B5" w:rsidP="001E0C11">
            <w:pPr>
              <w:rPr>
                <w:rFonts w:ascii="Times New Roman" w:eastAsia="Times New Roman" w:hAnsi="Times New Roman" w:cs="Times New Roman"/>
              </w:rPr>
            </w:pPr>
            <w:del w:id="444" w:author="Author">
              <w:r w:rsidRPr="00D107B5" w:rsidDel="00953554">
                <w:rPr>
                  <w:rFonts w:ascii="Times New Roman" w:eastAsia="Times New Roman" w:hAnsi="Times New Roman" w:cs="Times New Roman"/>
                </w:rPr>
                <w:delText>The Contractor shall respond to all problems escalated by the ordering agency within one (1) business day 100% of the time and resolve issue within five (5) business days.</w:delText>
              </w:r>
            </w:del>
          </w:p>
        </w:tc>
        <w:tc>
          <w:tcPr>
            <w:tcW w:w="2790" w:type="dxa"/>
            <w:tcBorders>
              <w:top w:val="single" w:sz="4" w:space="0" w:color="auto"/>
              <w:left w:val="single" w:sz="4" w:space="0" w:color="auto"/>
              <w:bottom w:val="single" w:sz="4" w:space="0" w:color="auto"/>
              <w:right w:val="single" w:sz="4" w:space="0" w:color="auto"/>
            </w:tcBorders>
            <w:tcPrChange w:id="445" w:author="Author">
              <w:tcPr>
                <w:tcW w:w="2790" w:type="dxa"/>
                <w:gridSpan w:val="3"/>
                <w:tcBorders>
                  <w:top w:val="single" w:sz="4" w:space="0" w:color="auto"/>
                  <w:left w:val="single" w:sz="4" w:space="0" w:color="auto"/>
                  <w:bottom w:val="single" w:sz="4" w:space="0" w:color="auto"/>
                  <w:right w:val="single" w:sz="4" w:space="0" w:color="auto"/>
                </w:tcBorders>
              </w:tcPr>
            </w:tcPrChange>
          </w:tcPr>
          <w:p w14:paraId="74646B4E" w14:textId="47542C0C" w:rsidR="001E0C11" w:rsidRPr="00D107B5" w:rsidRDefault="00D107B5" w:rsidP="001E0C11">
            <w:pPr>
              <w:rPr>
                <w:rFonts w:ascii="Times New Roman" w:eastAsia="Times New Roman" w:hAnsi="Times New Roman" w:cs="Times New Roman"/>
              </w:rPr>
            </w:pPr>
            <w:del w:id="446" w:author="Author">
              <w:r w:rsidRPr="00D107B5" w:rsidDel="00953554">
                <w:rPr>
                  <w:rFonts w:ascii="Times New Roman" w:eastAsia="Times New Roman" w:hAnsi="Times New Roman" w:cs="Times New Roman"/>
                </w:rPr>
                <w:delText>A failure to respond or resolve an escalated issue from the Ordering Agency within the allotted time frame.</w:delText>
              </w:r>
            </w:del>
          </w:p>
        </w:tc>
        <w:tc>
          <w:tcPr>
            <w:tcW w:w="1625" w:type="dxa"/>
            <w:tcBorders>
              <w:top w:val="single" w:sz="4" w:space="0" w:color="auto"/>
              <w:left w:val="single" w:sz="4" w:space="0" w:color="auto"/>
              <w:bottom w:val="single" w:sz="4" w:space="0" w:color="auto"/>
              <w:right w:val="single" w:sz="4" w:space="0" w:color="auto"/>
            </w:tcBorders>
            <w:tcPrChange w:id="447" w:author="Author">
              <w:tcPr>
                <w:tcW w:w="1625" w:type="dxa"/>
                <w:tcBorders>
                  <w:top w:val="single" w:sz="4" w:space="0" w:color="auto"/>
                  <w:left w:val="single" w:sz="4" w:space="0" w:color="auto"/>
                  <w:bottom w:val="single" w:sz="4" w:space="0" w:color="auto"/>
                  <w:right w:val="single" w:sz="4" w:space="0" w:color="auto"/>
                </w:tcBorders>
              </w:tcPr>
            </w:tcPrChange>
          </w:tcPr>
          <w:p w14:paraId="2AD467D4" w14:textId="297EEDD7" w:rsidR="001E0C11" w:rsidRPr="00D107B5" w:rsidRDefault="00D107B5" w:rsidP="001E0C11">
            <w:pPr>
              <w:jc w:val="center"/>
              <w:rPr>
                <w:rFonts w:ascii="Times New Roman" w:eastAsia="Times New Roman" w:hAnsi="Times New Roman" w:cs="Times New Roman"/>
              </w:rPr>
            </w:pPr>
            <w:del w:id="448" w:author="Author">
              <w:r w:rsidRPr="00D107B5" w:rsidDel="00953554">
                <w:rPr>
                  <w:rFonts w:ascii="Times New Roman" w:eastAsia="Times New Roman" w:hAnsi="Times New Roman" w:cs="Times New Roman"/>
                </w:rPr>
                <w:delText>$500</w:delText>
              </w:r>
            </w:del>
          </w:p>
        </w:tc>
      </w:tr>
    </w:tbl>
    <w:p w14:paraId="22B00231" w14:textId="77777777" w:rsidR="00D107B5" w:rsidRDefault="00D107B5" w:rsidP="00F87376">
      <w:pPr>
        <w:spacing w:after="0" w:line="240" w:lineRule="auto"/>
        <w:jc w:val="center"/>
        <w:rPr>
          <w:rFonts w:ascii="Times New Roman" w:eastAsia="Times New Roman" w:hAnsi="Times New Roman" w:cs="Times New Roman"/>
          <w:b/>
          <w:bCs/>
          <w:u w:val="single"/>
        </w:rPr>
      </w:pPr>
    </w:p>
    <w:p w14:paraId="17C3D9EC" w14:textId="77777777" w:rsidR="00D107B5" w:rsidRDefault="00D107B5" w:rsidP="00F87376">
      <w:pPr>
        <w:spacing w:after="0" w:line="240" w:lineRule="auto"/>
        <w:jc w:val="center"/>
        <w:rPr>
          <w:rFonts w:ascii="Times New Roman" w:eastAsia="Times New Roman" w:hAnsi="Times New Roman" w:cs="Times New Roman"/>
          <w:b/>
          <w:bCs/>
          <w:u w:val="single"/>
        </w:rPr>
      </w:pPr>
    </w:p>
    <w:p w14:paraId="484FF1A8" w14:textId="77777777" w:rsidR="00D107B5" w:rsidRDefault="00D107B5" w:rsidP="00F87376">
      <w:pPr>
        <w:spacing w:after="0" w:line="240" w:lineRule="auto"/>
        <w:jc w:val="center"/>
        <w:rPr>
          <w:rFonts w:ascii="Times New Roman" w:eastAsia="Times New Roman" w:hAnsi="Times New Roman" w:cs="Times New Roman"/>
          <w:b/>
          <w:bCs/>
          <w:u w:val="single"/>
        </w:rPr>
      </w:pPr>
    </w:p>
    <w:p w14:paraId="360415A9" w14:textId="77777777" w:rsidR="00D107B5" w:rsidRDefault="00D107B5" w:rsidP="00F87376">
      <w:pPr>
        <w:spacing w:after="0" w:line="240" w:lineRule="auto"/>
        <w:jc w:val="center"/>
        <w:rPr>
          <w:rFonts w:ascii="Times New Roman" w:eastAsia="Times New Roman" w:hAnsi="Times New Roman" w:cs="Times New Roman"/>
          <w:b/>
          <w:bCs/>
          <w:u w:val="single"/>
        </w:rPr>
      </w:pPr>
    </w:p>
    <w:p w14:paraId="39E1CAC6" w14:textId="77777777" w:rsidR="00D107B5" w:rsidRDefault="00D107B5" w:rsidP="00F87376">
      <w:pPr>
        <w:spacing w:after="0" w:line="240" w:lineRule="auto"/>
        <w:jc w:val="center"/>
        <w:rPr>
          <w:rFonts w:ascii="Times New Roman" w:eastAsia="Times New Roman" w:hAnsi="Times New Roman" w:cs="Times New Roman"/>
          <w:b/>
          <w:bCs/>
          <w:u w:val="single"/>
        </w:rPr>
      </w:pPr>
    </w:p>
    <w:p w14:paraId="20464A76" w14:textId="77777777" w:rsidR="00D107B5" w:rsidRDefault="00D107B5" w:rsidP="00F87376">
      <w:pPr>
        <w:spacing w:after="0" w:line="240" w:lineRule="auto"/>
        <w:jc w:val="center"/>
        <w:rPr>
          <w:rFonts w:ascii="Times New Roman" w:eastAsia="Times New Roman" w:hAnsi="Times New Roman" w:cs="Times New Roman"/>
          <w:b/>
          <w:bCs/>
          <w:u w:val="single"/>
        </w:rPr>
      </w:pPr>
    </w:p>
    <w:p w14:paraId="6BC93B63" w14:textId="77777777" w:rsidR="00D107B5" w:rsidRDefault="00D107B5" w:rsidP="00F87376">
      <w:pPr>
        <w:spacing w:after="0" w:line="240" w:lineRule="auto"/>
        <w:jc w:val="center"/>
        <w:rPr>
          <w:rFonts w:ascii="Times New Roman" w:eastAsia="Times New Roman" w:hAnsi="Times New Roman" w:cs="Times New Roman"/>
          <w:b/>
          <w:bCs/>
          <w:u w:val="single"/>
        </w:rPr>
      </w:pPr>
    </w:p>
    <w:p w14:paraId="47CDEA7B" w14:textId="77777777" w:rsidR="00D107B5" w:rsidRDefault="00D107B5" w:rsidP="00F87376">
      <w:pPr>
        <w:spacing w:after="0" w:line="240" w:lineRule="auto"/>
        <w:jc w:val="center"/>
        <w:rPr>
          <w:rFonts w:ascii="Times New Roman" w:eastAsia="Times New Roman" w:hAnsi="Times New Roman" w:cs="Times New Roman"/>
          <w:b/>
          <w:bCs/>
          <w:u w:val="single"/>
        </w:rPr>
      </w:pPr>
    </w:p>
    <w:p w14:paraId="1699E87C" w14:textId="77777777" w:rsidR="00D107B5" w:rsidRDefault="00D107B5" w:rsidP="00F87376">
      <w:pPr>
        <w:spacing w:after="0" w:line="240" w:lineRule="auto"/>
        <w:jc w:val="center"/>
        <w:rPr>
          <w:rFonts w:ascii="Times New Roman" w:eastAsia="Times New Roman" w:hAnsi="Times New Roman" w:cs="Times New Roman"/>
          <w:b/>
          <w:bCs/>
          <w:u w:val="single"/>
        </w:rPr>
      </w:pPr>
    </w:p>
    <w:p w14:paraId="11DA1005" w14:textId="77777777" w:rsidR="00D107B5" w:rsidRDefault="00D107B5" w:rsidP="00F87376">
      <w:pPr>
        <w:spacing w:after="0" w:line="240" w:lineRule="auto"/>
        <w:jc w:val="center"/>
        <w:rPr>
          <w:rFonts w:ascii="Times New Roman" w:eastAsia="Times New Roman" w:hAnsi="Times New Roman" w:cs="Times New Roman"/>
          <w:b/>
          <w:bCs/>
          <w:u w:val="single"/>
        </w:rPr>
      </w:pPr>
    </w:p>
    <w:p w14:paraId="5E7E1827" w14:textId="77777777" w:rsidR="00D107B5" w:rsidRDefault="00D107B5" w:rsidP="00F87376">
      <w:pPr>
        <w:spacing w:after="0" w:line="240" w:lineRule="auto"/>
        <w:jc w:val="center"/>
        <w:rPr>
          <w:rFonts w:ascii="Times New Roman" w:eastAsia="Times New Roman" w:hAnsi="Times New Roman" w:cs="Times New Roman"/>
          <w:b/>
          <w:bCs/>
          <w:u w:val="single"/>
        </w:rPr>
      </w:pPr>
    </w:p>
    <w:p w14:paraId="68C5D758" w14:textId="77777777" w:rsidR="00D107B5" w:rsidRDefault="00D107B5" w:rsidP="00F87376">
      <w:pPr>
        <w:spacing w:after="0" w:line="240" w:lineRule="auto"/>
        <w:jc w:val="center"/>
        <w:rPr>
          <w:rFonts w:ascii="Times New Roman" w:eastAsia="Times New Roman" w:hAnsi="Times New Roman" w:cs="Times New Roman"/>
          <w:b/>
          <w:bCs/>
          <w:u w:val="single"/>
        </w:rPr>
      </w:pPr>
    </w:p>
    <w:p w14:paraId="0FB9CBD6" w14:textId="77777777" w:rsidR="00D107B5" w:rsidRDefault="00D107B5" w:rsidP="00F87376">
      <w:pPr>
        <w:spacing w:after="0" w:line="240" w:lineRule="auto"/>
        <w:jc w:val="center"/>
        <w:rPr>
          <w:rFonts w:ascii="Times New Roman" w:eastAsia="Times New Roman" w:hAnsi="Times New Roman" w:cs="Times New Roman"/>
          <w:b/>
          <w:bCs/>
          <w:u w:val="single"/>
        </w:rPr>
      </w:pPr>
    </w:p>
    <w:p w14:paraId="1986DC4F" w14:textId="77777777" w:rsidR="00D107B5" w:rsidRDefault="00D107B5" w:rsidP="00F87376">
      <w:pPr>
        <w:spacing w:after="0" w:line="240" w:lineRule="auto"/>
        <w:jc w:val="center"/>
        <w:rPr>
          <w:rFonts w:ascii="Times New Roman" w:eastAsia="Times New Roman" w:hAnsi="Times New Roman" w:cs="Times New Roman"/>
          <w:b/>
          <w:bCs/>
          <w:u w:val="single"/>
        </w:rPr>
      </w:pPr>
    </w:p>
    <w:p w14:paraId="00749BEA" w14:textId="3EEBEF9D" w:rsidR="00F87376" w:rsidRPr="00526BD1" w:rsidRDefault="00F87376" w:rsidP="00F87376">
      <w:pPr>
        <w:spacing w:after="0" w:line="240" w:lineRule="auto"/>
        <w:jc w:val="center"/>
        <w:rPr>
          <w:rFonts w:ascii="Times New Roman" w:eastAsia="Times New Roman" w:hAnsi="Times New Roman" w:cs="Times New Roman"/>
          <w:b/>
          <w:bCs/>
          <w:u w:val="single"/>
        </w:rPr>
      </w:pPr>
      <w:r w:rsidRPr="00526BD1">
        <w:rPr>
          <w:rFonts w:ascii="Times New Roman" w:eastAsia="Times New Roman" w:hAnsi="Times New Roman" w:cs="Times New Roman"/>
          <w:b/>
          <w:bCs/>
          <w:u w:val="single"/>
        </w:rPr>
        <w:lastRenderedPageBreak/>
        <w:t xml:space="preserve">Exhibit E – </w:t>
      </w:r>
      <w:r w:rsidR="00526BD1" w:rsidRPr="00526BD1">
        <w:rPr>
          <w:rFonts w:ascii="Times New Roman" w:hAnsi="Times New Roman" w:cs="Times New Roman"/>
          <w:b/>
          <w:bCs/>
          <w:u w:val="single"/>
        </w:rPr>
        <w:t>RFP # 21-</w:t>
      </w:r>
      <w:r w:rsidR="008275C9">
        <w:rPr>
          <w:rFonts w:ascii="Times New Roman" w:hAnsi="Times New Roman" w:cs="Times New Roman"/>
          <w:b/>
          <w:bCs/>
          <w:u w:val="single"/>
        </w:rPr>
        <w:t>2633</w:t>
      </w:r>
      <w:r w:rsidR="00526BD1" w:rsidRPr="00526BD1">
        <w:rPr>
          <w:rFonts w:ascii="Times New Roman" w:hAnsi="Times New Roman" w:cs="Times New Roman"/>
          <w:b/>
          <w:bCs/>
          <w:u w:val="single"/>
        </w:rPr>
        <w:t xml:space="preserve"> Documentation</w:t>
      </w:r>
    </w:p>
    <w:p w14:paraId="148E0720" w14:textId="77777777" w:rsidR="00F87376" w:rsidRPr="00BC421B" w:rsidRDefault="00F87376" w:rsidP="00F87376">
      <w:pPr>
        <w:spacing w:after="0" w:line="240" w:lineRule="auto"/>
        <w:rPr>
          <w:rFonts w:ascii="Times New Roman" w:eastAsia="Times New Roman" w:hAnsi="Times New Roman" w:cs="Times New Roman"/>
        </w:rPr>
      </w:pPr>
    </w:p>
    <w:p w14:paraId="27B4030F" w14:textId="77777777" w:rsidR="00F87376" w:rsidRPr="00BC421B" w:rsidRDefault="00F87376" w:rsidP="00F87376">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This document is an exhibit to the Contract, and is deemed to be attached to and incorporated within</w:t>
      </w:r>
    </w:p>
    <w:p w14:paraId="3FE630C7" w14:textId="55E8D21B" w:rsidR="00F87376" w:rsidRDefault="00F87376" w:rsidP="00F87376">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the Contract by reference. Any inconsistency, conflict, or ambiguity between this exhibit and the Contract shall be resolved by giving precedence and effect to the Contract.</w:t>
      </w:r>
    </w:p>
    <w:p w14:paraId="5FD14C32" w14:textId="7B64F3B3" w:rsidR="00526BD1" w:rsidRDefault="00526BD1" w:rsidP="00F87376">
      <w:pPr>
        <w:autoSpaceDE w:val="0"/>
        <w:autoSpaceDN w:val="0"/>
        <w:adjustRightInd w:val="0"/>
        <w:spacing w:after="0" w:line="240" w:lineRule="auto"/>
        <w:rPr>
          <w:rFonts w:ascii="Times New Roman" w:hAnsi="Times New Roman" w:cs="Times New Roman"/>
        </w:rPr>
      </w:pPr>
    </w:p>
    <w:p w14:paraId="6AE61C8D" w14:textId="18E23740" w:rsidR="00526BD1" w:rsidRDefault="00526BD1" w:rsidP="00F87376">
      <w:pPr>
        <w:autoSpaceDE w:val="0"/>
        <w:autoSpaceDN w:val="0"/>
        <w:adjustRightInd w:val="0"/>
        <w:spacing w:after="0" w:line="240" w:lineRule="auto"/>
        <w:rPr>
          <w:rFonts w:ascii="Times New Roman" w:hAnsi="Times New Roman" w:cs="Times New Roman"/>
        </w:rPr>
      </w:pPr>
    </w:p>
    <w:p w14:paraId="396E46A0" w14:textId="569840B0" w:rsidR="00526BD1" w:rsidRDefault="00526BD1" w:rsidP="00F87376">
      <w:pPr>
        <w:autoSpaceDE w:val="0"/>
        <w:autoSpaceDN w:val="0"/>
        <w:adjustRightInd w:val="0"/>
        <w:spacing w:after="0" w:line="240" w:lineRule="auto"/>
        <w:rPr>
          <w:rFonts w:ascii="Times New Roman" w:hAnsi="Times New Roman" w:cs="Times New Roman"/>
        </w:rPr>
      </w:pPr>
    </w:p>
    <w:p w14:paraId="29F6949A" w14:textId="73AFAAAA" w:rsidR="00526BD1" w:rsidRDefault="00526BD1" w:rsidP="00F87376">
      <w:pPr>
        <w:autoSpaceDE w:val="0"/>
        <w:autoSpaceDN w:val="0"/>
        <w:adjustRightInd w:val="0"/>
        <w:spacing w:after="0" w:line="240" w:lineRule="auto"/>
        <w:rPr>
          <w:rFonts w:ascii="Times New Roman" w:hAnsi="Times New Roman" w:cs="Times New Roman"/>
        </w:rPr>
      </w:pPr>
    </w:p>
    <w:p w14:paraId="353329FA" w14:textId="06DE3D28" w:rsidR="00526BD1" w:rsidRDefault="00526BD1" w:rsidP="00F87376">
      <w:pPr>
        <w:autoSpaceDE w:val="0"/>
        <w:autoSpaceDN w:val="0"/>
        <w:adjustRightInd w:val="0"/>
        <w:spacing w:after="0" w:line="240" w:lineRule="auto"/>
        <w:rPr>
          <w:rFonts w:ascii="Times New Roman" w:hAnsi="Times New Roman" w:cs="Times New Roman"/>
        </w:rPr>
      </w:pPr>
    </w:p>
    <w:p w14:paraId="16DCD923" w14:textId="1BC93D93" w:rsidR="00526BD1" w:rsidRPr="00526BD1" w:rsidRDefault="00526BD1" w:rsidP="00526BD1">
      <w:pPr>
        <w:autoSpaceDE w:val="0"/>
        <w:autoSpaceDN w:val="0"/>
        <w:adjustRightInd w:val="0"/>
        <w:spacing w:after="0" w:line="240" w:lineRule="auto"/>
        <w:jc w:val="center"/>
        <w:rPr>
          <w:rFonts w:ascii="Times New Roman" w:eastAsia="Times New Roman" w:hAnsi="Times New Roman" w:cs="Times New Roman"/>
          <w:b/>
          <w:bCs/>
        </w:rPr>
      </w:pPr>
      <w:r w:rsidRPr="00526BD1">
        <w:rPr>
          <w:rFonts w:ascii="Times New Roman" w:hAnsi="Times New Roman" w:cs="Times New Roman"/>
          <w:b/>
          <w:bCs/>
        </w:rPr>
        <w:t>TBD</w:t>
      </w:r>
    </w:p>
    <w:p w14:paraId="5DEC1428" w14:textId="77777777" w:rsidR="00BC421B" w:rsidRPr="00BC421B" w:rsidRDefault="00BC421B" w:rsidP="00F0508A">
      <w:pPr>
        <w:spacing w:after="0" w:line="240" w:lineRule="auto"/>
        <w:rPr>
          <w:rFonts w:ascii="Times New Roman" w:eastAsia="Times New Roman" w:hAnsi="Times New Roman" w:cs="Times New Roman"/>
        </w:rPr>
      </w:pPr>
    </w:p>
    <w:sectPr w:rsidR="00BC421B" w:rsidRPr="00BC421B">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03C168" w14:textId="77777777" w:rsidR="00766335" w:rsidRDefault="00766335" w:rsidP="00C96F20">
      <w:pPr>
        <w:spacing w:after="0" w:line="240" w:lineRule="auto"/>
      </w:pPr>
      <w:r>
        <w:separator/>
      </w:r>
    </w:p>
  </w:endnote>
  <w:endnote w:type="continuationSeparator" w:id="0">
    <w:p w14:paraId="7BCF0E8D" w14:textId="77777777" w:rsidR="00766335" w:rsidRDefault="00766335"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79267933"/>
      <w:docPartObj>
        <w:docPartGallery w:val="Page Numbers (Bottom of Page)"/>
        <w:docPartUnique/>
      </w:docPartObj>
    </w:sdtPr>
    <w:sdtEndPr/>
    <w:sdtContent>
      <w:sdt>
        <w:sdtPr>
          <w:rPr>
            <w:rFonts w:ascii="Times New Roman" w:hAnsi="Times New Roman" w:cs="Times New Roman"/>
          </w:rPr>
          <w:id w:val="-1669238322"/>
          <w:docPartObj>
            <w:docPartGallery w:val="Page Numbers (Top of Page)"/>
            <w:docPartUnique/>
          </w:docPartObj>
        </w:sdtPr>
        <w:sdtEndPr/>
        <w:sdtContent>
          <w:p w14:paraId="2B101656" w14:textId="77777777" w:rsidR="00851FBC" w:rsidRPr="008275C9" w:rsidRDefault="00851FBC">
            <w:pPr>
              <w:pStyle w:val="Footer"/>
              <w:jc w:val="center"/>
              <w:rPr>
                <w:rFonts w:ascii="Times New Roman" w:hAnsi="Times New Roman" w:cs="Times New Roman"/>
              </w:rPr>
            </w:pPr>
            <w:r w:rsidRPr="008275C9">
              <w:rPr>
                <w:rFonts w:ascii="Times New Roman" w:hAnsi="Times New Roman" w:cs="Times New Roman"/>
              </w:rPr>
              <w:t xml:space="preserve">Page </w:t>
            </w:r>
            <w:r w:rsidRPr="008275C9">
              <w:rPr>
                <w:rFonts w:ascii="Times New Roman" w:hAnsi="Times New Roman" w:cs="Times New Roman"/>
                <w:b/>
                <w:bCs/>
                <w:sz w:val="24"/>
                <w:szCs w:val="24"/>
              </w:rPr>
              <w:fldChar w:fldCharType="begin"/>
            </w:r>
            <w:r w:rsidRPr="008275C9">
              <w:rPr>
                <w:rFonts w:ascii="Times New Roman" w:hAnsi="Times New Roman" w:cs="Times New Roman"/>
                <w:b/>
                <w:bCs/>
              </w:rPr>
              <w:instrText xml:space="preserve"> PAGE </w:instrText>
            </w:r>
            <w:r w:rsidRPr="008275C9">
              <w:rPr>
                <w:rFonts w:ascii="Times New Roman" w:hAnsi="Times New Roman" w:cs="Times New Roman"/>
                <w:b/>
                <w:bCs/>
                <w:sz w:val="24"/>
                <w:szCs w:val="24"/>
              </w:rPr>
              <w:fldChar w:fldCharType="separate"/>
            </w:r>
            <w:r w:rsidRPr="008275C9">
              <w:rPr>
                <w:rFonts w:ascii="Times New Roman" w:hAnsi="Times New Roman" w:cs="Times New Roman"/>
                <w:b/>
                <w:bCs/>
                <w:noProof/>
              </w:rPr>
              <w:t>1</w:t>
            </w:r>
            <w:r w:rsidRPr="008275C9">
              <w:rPr>
                <w:rFonts w:ascii="Times New Roman" w:hAnsi="Times New Roman" w:cs="Times New Roman"/>
                <w:b/>
                <w:bCs/>
                <w:sz w:val="24"/>
                <w:szCs w:val="24"/>
              </w:rPr>
              <w:fldChar w:fldCharType="end"/>
            </w:r>
            <w:r w:rsidRPr="008275C9">
              <w:rPr>
                <w:rFonts w:ascii="Times New Roman" w:hAnsi="Times New Roman" w:cs="Times New Roman"/>
              </w:rPr>
              <w:t xml:space="preserve"> of </w:t>
            </w:r>
            <w:r w:rsidRPr="008275C9">
              <w:rPr>
                <w:rFonts w:ascii="Times New Roman" w:hAnsi="Times New Roman" w:cs="Times New Roman"/>
                <w:b/>
                <w:bCs/>
                <w:sz w:val="24"/>
                <w:szCs w:val="24"/>
              </w:rPr>
              <w:fldChar w:fldCharType="begin"/>
            </w:r>
            <w:r w:rsidRPr="008275C9">
              <w:rPr>
                <w:rFonts w:ascii="Times New Roman" w:hAnsi="Times New Roman" w:cs="Times New Roman"/>
                <w:b/>
                <w:bCs/>
              </w:rPr>
              <w:instrText xml:space="preserve"> NUMPAGES  </w:instrText>
            </w:r>
            <w:r w:rsidRPr="008275C9">
              <w:rPr>
                <w:rFonts w:ascii="Times New Roman" w:hAnsi="Times New Roman" w:cs="Times New Roman"/>
                <w:b/>
                <w:bCs/>
                <w:sz w:val="24"/>
                <w:szCs w:val="24"/>
              </w:rPr>
              <w:fldChar w:fldCharType="separate"/>
            </w:r>
            <w:r w:rsidRPr="008275C9">
              <w:rPr>
                <w:rFonts w:ascii="Times New Roman" w:hAnsi="Times New Roman" w:cs="Times New Roman"/>
                <w:b/>
                <w:bCs/>
                <w:noProof/>
              </w:rPr>
              <w:t>15</w:t>
            </w:r>
            <w:r w:rsidRPr="008275C9">
              <w:rPr>
                <w:rFonts w:ascii="Times New Roman" w:hAnsi="Times New Roman" w:cs="Times New Roman"/>
                <w:b/>
                <w:bCs/>
                <w:sz w:val="24"/>
                <w:szCs w:val="24"/>
              </w:rPr>
              <w:fldChar w:fldCharType="end"/>
            </w:r>
          </w:p>
        </w:sdtContent>
      </w:sdt>
    </w:sdtContent>
  </w:sdt>
  <w:p w14:paraId="2335B71D" w14:textId="27B43A8A" w:rsidR="00851FBC" w:rsidRPr="008275C9" w:rsidRDefault="00851FBC">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A479F6" w14:textId="77777777" w:rsidR="00766335" w:rsidRDefault="00766335" w:rsidP="00C96F20">
      <w:pPr>
        <w:spacing w:after="0" w:line="240" w:lineRule="auto"/>
      </w:pPr>
      <w:r>
        <w:separator/>
      </w:r>
    </w:p>
  </w:footnote>
  <w:footnote w:type="continuationSeparator" w:id="0">
    <w:p w14:paraId="630B92D7" w14:textId="77777777" w:rsidR="00766335" w:rsidRDefault="00766335"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F2494"/>
    <w:multiLevelType w:val="hybridMultilevel"/>
    <w:tmpl w:val="A91AB62E"/>
    <w:lvl w:ilvl="0" w:tplc="4C80610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335A23"/>
    <w:multiLevelType w:val="hybridMultilevel"/>
    <w:tmpl w:val="94C850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0CEC6BC5"/>
    <w:multiLevelType w:val="hybridMultilevel"/>
    <w:tmpl w:val="9D86A260"/>
    <w:lvl w:ilvl="0" w:tplc="13423BA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7C04F5"/>
    <w:multiLevelType w:val="hybridMultilevel"/>
    <w:tmpl w:val="1A988B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A584618"/>
    <w:multiLevelType w:val="hybridMultilevel"/>
    <w:tmpl w:val="9AD8DFB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451413"/>
    <w:multiLevelType w:val="hybridMultilevel"/>
    <w:tmpl w:val="DA381DC2"/>
    <w:lvl w:ilvl="0" w:tplc="036A3F86">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BB1003"/>
    <w:multiLevelType w:val="hybridMultilevel"/>
    <w:tmpl w:val="1A800ECA"/>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8F2B6B"/>
    <w:multiLevelType w:val="hybridMultilevel"/>
    <w:tmpl w:val="FD6471B2"/>
    <w:lvl w:ilvl="0" w:tplc="1A6CFADE">
      <w:start w:val="1"/>
      <w:numFmt w:val="decimal"/>
      <w:lvlText w:val="%1)"/>
      <w:lvlJc w:val="left"/>
      <w:pPr>
        <w:ind w:left="1440" w:hanging="360"/>
      </w:pPr>
      <w:rPr>
        <w:rFonts w:hint="default"/>
        <w:b w:val="0"/>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51A17AE"/>
    <w:multiLevelType w:val="hybridMultilevel"/>
    <w:tmpl w:val="AE28CE6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11"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12" w15:restartNumberingAfterBreak="0">
    <w:nsid w:val="2D3762FF"/>
    <w:multiLevelType w:val="hybridMultilevel"/>
    <w:tmpl w:val="CE8438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37F5D77"/>
    <w:multiLevelType w:val="hybridMultilevel"/>
    <w:tmpl w:val="BFC2F898"/>
    <w:lvl w:ilvl="0" w:tplc="6E3A46BA">
      <w:start w:val="1"/>
      <w:numFmt w:val="decimal"/>
      <w:lvlText w:val="%1)"/>
      <w:lvlJc w:val="left"/>
      <w:pPr>
        <w:ind w:left="1512" w:hanging="360"/>
      </w:pPr>
      <w:rPr>
        <w:b w:val="0"/>
      </w:r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15:restartNumberingAfterBreak="0">
    <w:nsid w:val="42A508E0"/>
    <w:multiLevelType w:val="hybridMultilevel"/>
    <w:tmpl w:val="E13C6DE2"/>
    <w:lvl w:ilvl="0" w:tplc="099E49F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286595"/>
    <w:multiLevelType w:val="hybridMultilevel"/>
    <w:tmpl w:val="B2AAAD96"/>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7733A8A"/>
    <w:multiLevelType w:val="hybridMultilevel"/>
    <w:tmpl w:val="9216ED9C"/>
    <w:lvl w:ilvl="0" w:tplc="11F07E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8" w15:restartNumberingAfterBreak="0">
    <w:nsid w:val="48CD2B1E"/>
    <w:multiLevelType w:val="hybridMultilevel"/>
    <w:tmpl w:val="4C34F7F2"/>
    <w:lvl w:ilvl="0" w:tplc="B29CA6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20" w15:restartNumberingAfterBreak="0">
    <w:nsid w:val="4DB56408"/>
    <w:multiLevelType w:val="hybridMultilevel"/>
    <w:tmpl w:val="15F6D8D8"/>
    <w:lvl w:ilvl="0" w:tplc="AB4C29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E6C3C7A"/>
    <w:multiLevelType w:val="multilevel"/>
    <w:tmpl w:val="B80C4C60"/>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4954F9"/>
    <w:multiLevelType w:val="hybridMultilevel"/>
    <w:tmpl w:val="93689AB6"/>
    <w:lvl w:ilvl="0" w:tplc="6F5470C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04A51DE"/>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69C15347"/>
    <w:multiLevelType w:val="hybridMultilevel"/>
    <w:tmpl w:val="F40AEF1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FC10853"/>
    <w:multiLevelType w:val="hybridMultilevel"/>
    <w:tmpl w:val="14DA623C"/>
    <w:lvl w:ilvl="0" w:tplc="58F41FFA">
      <w:start w:val="1"/>
      <w:numFmt w:val="lowerLetter"/>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6F61550"/>
    <w:multiLevelType w:val="hybridMultilevel"/>
    <w:tmpl w:val="A104AF48"/>
    <w:lvl w:ilvl="0" w:tplc="70807C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70839DD"/>
    <w:multiLevelType w:val="hybridMultilevel"/>
    <w:tmpl w:val="30AA317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9F33566"/>
    <w:multiLevelType w:val="hybridMultilevel"/>
    <w:tmpl w:val="5B343E4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24"/>
  </w:num>
  <w:num w:numId="2">
    <w:abstractNumId w:val="2"/>
  </w:num>
  <w:num w:numId="3">
    <w:abstractNumId w:val="10"/>
  </w:num>
  <w:num w:numId="4">
    <w:abstractNumId w:val="19"/>
  </w:num>
  <w:num w:numId="5">
    <w:abstractNumId w:val="11"/>
  </w:num>
  <w:num w:numId="6">
    <w:abstractNumId w:val="23"/>
  </w:num>
  <w:num w:numId="7">
    <w:abstractNumId w:val="17"/>
  </w:num>
  <w:num w:numId="8">
    <w:abstractNumId w:val="21"/>
  </w:num>
  <w:num w:numId="9">
    <w:abstractNumId w:val="25"/>
  </w:num>
  <w:num w:numId="10">
    <w:abstractNumId w:val="14"/>
  </w:num>
  <w:num w:numId="11">
    <w:abstractNumId w:val="27"/>
  </w:num>
  <w:num w:numId="12">
    <w:abstractNumId w:val="12"/>
  </w:num>
  <w:num w:numId="13">
    <w:abstractNumId w:val="18"/>
  </w:num>
  <w:num w:numId="14">
    <w:abstractNumId w:val="3"/>
  </w:num>
  <w:num w:numId="15">
    <w:abstractNumId w:val="26"/>
  </w:num>
  <w:num w:numId="16">
    <w:abstractNumId w:val="29"/>
  </w:num>
  <w:num w:numId="17">
    <w:abstractNumId w:val="0"/>
  </w:num>
  <w:num w:numId="18">
    <w:abstractNumId w:val="8"/>
  </w:num>
  <w:num w:numId="19">
    <w:abstractNumId w:val="22"/>
  </w:num>
  <w:num w:numId="20">
    <w:abstractNumId w:val="20"/>
  </w:num>
  <w:num w:numId="21">
    <w:abstractNumId w:val="13"/>
  </w:num>
  <w:num w:numId="22">
    <w:abstractNumId w:val="9"/>
  </w:num>
  <w:num w:numId="23">
    <w:abstractNumId w:val="6"/>
  </w:num>
  <w:num w:numId="24">
    <w:abstractNumId w:val="16"/>
  </w:num>
  <w:num w:numId="25">
    <w:abstractNumId w:val="28"/>
  </w:num>
  <w:num w:numId="26">
    <w:abstractNumId w:val="1"/>
  </w:num>
  <w:num w:numId="27">
    <w:abstractNumId w:val="5"/>
  </w:num>
  <w:num w:numId="28">
    <w:abstractNumId w:val="4"/>
  </w:num>
  <w:num w:numId="29">
    <w:abstractNumId w:val="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0EA6"/>
    <w:rsid w:val="00034DF7"/>
    <w:rsid w:val="00037656"/>
    <w:rsid w:val="000537DB"/>
    <w:rsid w:val="0005674A"/>
    <w:rsid w:val="00061331"/>
    <w:rsid w:val="0008516B"/>
    <w:rsid w:val="00087CFF"/>
    <w:rsid w:val="00094DA4"/>
    <w:rsid w:val="00096F2F"/>
    <w:rsid w:val="000A5FFB"/>
    <w:rsid w:val="00105774"/>
    <w:rsid w:val="00131E4C"/>
    <w:rsid w:val="001739B8"/>
    <w:rsid w:val="00184D7E"/>
    <w:rsid w:val="00187140"/>
    <w:rsid w:val="00196CC0"/>
    <w:rsid w:val="00196DEC"/>
    <w:rsid w:val="001E0C11"/>
    <w:rsid w:val="00202E37"/>
    <w:rsid w:val="00206A95"/>
    <w:rsid w:val="00233138"/>
    <w:rsid w:val="0025187C"/>
    <w:rsid w:val="00260DA0"/>
    <w:rsid w:val="00276385"/>
    <w:rsid w:val="00291E2A"/>
    <w:rsid w:val="002A617D"/>
    <w:rsid w:val="002B190C"/>
    <w:rsid w:val="002B6965"/>
    <w:rsid w:val="002D0981"/>
    <w:rsid w:val="002E3E1F"/>
    <w:rsid w:val="002F2B6B"/>
    <w:rsid w:val="00304909"/>
    <w:rsid w:val="0031411B"/>
    <w:rsid w:val="00344D68"/>
    <w:rsid w:val="00357865"/>
    <w:rsid w:val="003A027C"/>
    <w:rsid w:val="003E024F"/>
    <w:rsid w:val="003E4E84"/>
    <w:rsid w:val="003E6C08"/>
    <w:rsid w:val="003F182F"/>
    <w:rsid w:val="00413DA7"/>
    <w:rsid w:val="00440041"/>
    <w:rsid w:val="004503A4"/>
    <w:rsid w:val="00465CC5"/>
    <w:rsid w:val="00476B1B"/>
    <w:rsid w:val="00483152"/>
    <w:rsid w:val="004963BD"/>
    <w:rsid w:val="00497D2B"/>
    <w:rsid w:val="004B543A"/>
    <w:rsid w:val="004C48C7"/>
    <w:rsid w:val="004D718B"/>
    <w:rsid w:val="004F105A"/>
    <w:rsid w:val="00503F56"/>
    <w:rsid w:val="00506D5C"/>
    <w:rsid w:val="0051035B"/>
    <w:rsid w:val="00526BD1"/>
    <w:rsid w:val="00552A7A"/>
    <w:rsid w:val="00552EFB"/>
    <w:rsid w:val="00572EFD"/>
    <w:rsid w:val="00573BE6"/>
    <w:rsid w:val="00573ED0"/>
    <w:rsid w:val="00587355"/>
    <w:rsid w:val="005B3DEB"/>
    <w:rsid w:val="005F0D6B"/>
    <w:rsid w:val="00605122"/>
    <w:rsid w:val="00611680"/>
    <w:rsid w:val="006157BA"/>
    <w:rsid w:val="00617E36"/>
    <w:rsid w:val="00623E6B"/>
    <w:rsid w:val="00632A2D"/>
    <w:rsid w:val="0063462B"/>
    <w:rsid w:val="00657CD7"/>
    <w:rsid w:val="00674611"/>
    <w:rsid w:val="00675C15"/>
    <w:rsid w:val="006A0226"/>
    <w:rsid w:val="006E4F58"/>
    <w:rsid w:val="006F3B5E"/>
    <w:rsid w:val="007145B5"/>
    <w:rsid w:val="007412B2"/>
    <w:rsid w:val="007645D6"/>
    <w:rsid w:val="00766335"/>
    <w:rsid w:val="007667CB"/>
    <w:rsid w:val="00782C06"/>
    <w:rsid w:val="007A3C99"/>
    <w:rsid w:val="007D3AD3"/>
    <w:rsid w:val="007E3C36"/>
    <w:rsid w:val="007F284D"/>
    <w:rsid w:val="007F468B"/>
    <w:rsid w:val="00807B38"/>
    <w:rsid w:val="00810999"/>
    <w:rsid w:val="008275C9"/>
    <w:rsid w:val="00833B43"/>
    <w:rsid w:val="00851FBC"/>
    <w:rsid w:val="0085545E"/>
    <w:rsid w:val="008764C0"/>
    <w:rsid w:val="008C1ADE"/>
    <w:rsid w:val="00902E76"/>
    <w:rsid w:val="009060A2"/>
    <w:rsid w:val="009131E8"/>
    <w:rsid w:val="00922B2E"/>
    <w:rsid w:val="00941AFD"/>
    <w:rsid w:val="00946970"/>
    <w:rsid w:val="00953554"/>
    <w:rsid w:val="00960CD4"/>
    <w:rsid w:val="0096560E"/>
    <w:rsid w:val="009C3620"/>
    <w:rsid w:val="00A0502A"/>
    <w:rsid w:val="00A63B4B"/>
    <w:rsid w:val="00AA11FE"/>
    <w:rsid w:val="00AA3DDD"/>
    <w:rsid w:val="00AA6E84"/>
    <w:rsid w:val="00AA7316"/>
    <w:rsid w:val="00AD2E37"/>
    <w:rsid w:val="00AD39F3"/>
    <w:rsid w:val="00AD3B2F"/>
    <w:rsid w:val="00AF3B2B"/>
    <w:rsid w:val="00B14CBA"/>
    <w:rsid w:val="00B50BE2"/>
    <w:rsid w:val="00B87DBD"/>
    <w:rsid w:val="00BC421B"/>
    <w:rsid w:val="00BD522C"/>
    <w:rsid w:val="00BF4C2D"/>
    <w:rsid w:val="00C01316"/>
    <w:rsid w:val="00C05BE2"/>
    <w:rsid w:val="00C27C59"/>
    <w:rsid w:val="00C82C5D"/>
    <w:rsid w:val="00C96F20"/>
    <w:rsid w:val="00CA53EA"/>
    <w:rsid w:val="00CE1960"/>
    <w:rsid w:val="00D0184B"/>
    <w:rsid w:val="00D107B5"/>
    <w:rsid w:val="00D16BA8"/>
    <w:rsid w:val="00D225EE"/>
    <w:rsid w:val="00D363B2"/>
    <w:rsid w:val="00D440AE"/>
    <w:rsid w:val="00D4443D"/>
    <w:rsid w:val="00D515C5"/>
    <w:rsid w:val="00D574E0"/>
    <w:rsid w:val="00D67A37"/>
    <w:rsid w:val="00D67CFA"/>
    <w:rsid w:val="00DA3AAA"/>
    <w:rsid w:val="00DD0B4C"/>
    <w:rsid w:val="00DE6573"/>
    <w:rsid w:val="00E10ABB"/>
    <w:rsid w:val="00E30825"/>
    <w:rsid w:val="00E723A5"/>
    <w:rsid w:val="00E93E1F"/>
    <w:rsid w:val="00EF309B"/>
    <w:rsid w:val="00F0508A"/>
    <w:rsid w:val="00F22C32"/>
    <w:rsid w:val="00F2585D"/>
    <w:rsid w:val="00F4772B"/>
    <w:rsid w:val="00F72519"/>
    <w:rsid w:val="00F87376"/>
    <w:rsid w:val="00F8752B"/>
    <w:rsid w:val="00F94FC7"/>
    <w:rsid w:val="00F970EE"/>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8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A2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NormalWeb">
    <w:name w:val="Normal (Web)"/>
    <w:basedOn w:val="Normal"/>
    <w:uiPriority w:val="99"/>
    <w:semiHidden/>
    <w:unhideWhenUsed/>
    <w:rsid w:val="00632A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SNumHeading">
    <w:name w:val="PSNumHeading"/>
    <w:basedOn w:val="Heading1"/>
    <w:autoRedefine/>
    <w:qFormat/>
    <w:rsid w:val="00632A2D"/>
    <w:pPr>
      <w:keepLines w:val="0"/>
      <w:numPr>
        <w:numId w:val="8"/>
      </w:numPr>
      <w:tabs>
        <w:tab w:val="num" w:pos="360"/>
      </w:tabs>
      <w:spacing w:line="240" w:lineRule="auto"/>
      <w:ind w:left="360" w:hanging="360"/>
    </w:pPr>
    <w:rPr>
      <w:rFonts w:ascii="Arial" w:eastAsia="MS Mincho" w:hAnsi="Arial" w:cs="Arial"/>
      <w:b/>
      <w:bCs/>
      <w:color w:val="auto"/>
      <w:kern w:val="32"/>
      <w:sz w:val="24"/>
      <w:lang w:eastAsia="ja-JP"/>
    </w:rPr>
  </w:style>
  <w:style w:type="paragraph" w:customStyle="1" w:styleId="PSBody1">
    <w:name w:val="PSBody1"/>
    <w:autoRedefine/>
    <w:rsid w:val="00632A2D"/>
    <w:pPr>
      <w:spacing w:before="240" w:after="0" w:line="240" w:lineRule="auto"/>
      <w:contextualSpacing/>
    </w:pPr>
    <w:rPr>
      <w:rFonts w:ascii="Arial" w:eastAsia="MS Mincho" w:hAnsi="Arial" w:cs="Arial"/>
      <w:bCs/>
      <w:sz w:val="20"/>
      <w:szCs w:val="26"/>
      <w:lang w:eastAsia="ja-JP"/>
    </w:rPr>
  </w:style>
  <w:style w:type="paragraph" w:customStyle="1" w:styleId="PSBody2">
    <w:name w:val="PSBody2"/>
    <w:autoRedefine/>
    <w:rsid w:val="00632A2D"/>
    <w:pPr>
      <w:numPr>
        <w:numId w:val="7"/>
      </w:numPr>
      <w:spacing w:after="0" w:line="240" w:lineRule="auto"/>
    </w:pPr>
    <w:rPr>
      <w:rFonts w:ascii="Arial" w:eastAsia="MS Mincho" w:hAnsi="Arial" w:cs="Arial"/>
      <w:bCs/>
      <w:sz w:val="20"/>
      <w:szCs w:val="26"/>
      <w:lang w:eastAsia="ja-JP"/>
    </w:rPr>
  </w:style>
  <w:style w:type="paragraph" w:customStyle="1" w:styleId="Default">
    <w:name w:val="Default"/>
    <w:rsid w:val="00632A2D"/>
    <w:pPr>
      <w:autoSpaceDE w:val="0"/>
      <w:autoSpaceDN w:val="0"/>
      <w:adjustRightInd w:val="0"/>
      <w:spacing w:after="0" w:line="240" w:lineRule="auto"/>
    </w:pPr>
    <w:rPr>
      <w:rFonts w:ascii="Arial" w:eastAsia="Calibri" w:hAnsi="Arial" w:cs="Arial"/>
      <w:color w:val="000000"/>
      <w:sz w:val="24"/>
      <w:szCs w:val="24"/>
    </w:rPr>
  </w:style>
  <w:style w:type="character" w:customStyle="1" w:styleId="Heading1Char">
    <w:name w:val="Heading 1 Char"/>
    <w:basedOn w:val="DefaultParagraphFont"/>
    <w:link w:val="Heading1"/>
    <w:uiPriority w:val="9"/>
    <w:rsid w:val="00632A2D"/>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F873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F87376"/>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048383680">
      <w:bodyDiv w:val="1"/>
      <w:marLeft w:val="0"/>
      <w:marRight w:val="0"/>
      <w:marTop w:val="0"/>
      <w:marBottom w:val="0"/>
      <w:divBdr>
        <w:top w:val="none" w:sz="0" w:space="0" w:color="auto"/>
        <w:left w:val="none" w:sz="0" w:space="0" w:color="auto"/>
        <w:bottom w:val="none" w:sz="0" w:space="0" w:color="auto"/>
        <w:right w:val="none" w:sz="0" w:space="0" w:color="auto"/>
      </w:divBdr>
    </w:div>
    <w:div w:id="1239484643">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 w:id="162241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ryIndiana.com" TargetMode="Externa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K12Indiana.com" TargetMode="Externa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styles" Target="styles.xml"/><Relationship Id="rId16" Type="http://schemas.openxmlformats.org/officeDocument/2006/relationships/hyperlink" Target="mailto:MWBECompliance@idoa.IN.go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dianaVeteransPreference@idoa.IN.gov" TargetMode="External"/><Relationship Id="rId5" Type="http://schemas.openxmlformats.org/officeDocument/2006/relationships/footnotes" Target="footnotes.xml"/><Relationship Id="rId15" Type="http://schemas.openxmlformats.org/officeDocument/2006/relationships/hyperlink" Target="https://www.in.gov/iot/2394.htm" TargetMode="External"/><Relationship Id="rId10" Type="http://schemas.openxmlformats.org/officeDocument/2006/relationships/hyperlink" Target="http://www.in.gov/i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oneindiana.net" TargetMode="External"/><Relationship Id="rId14" Type="http://schemas.openxmlformats.org/officeDocument/2006/relationships/hyperlink" Target="http://www.in.gov/idoa/mwbe/payaudi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17108</Words>
  <Characters>97516</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2020-11-04T13:18:00Z</dcterms:created>
  <dcterms:modified xsi:type="dcterms:W3CDTF">2020-11-04T13:18:00Z</dcterms:modified>
</cp:coreProperties>
</file>